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FD8" w:rsidRPr="003A1A21" w:rsidRDefault="009F251B" w:rsidP="00F4748F">
      <w:pPr>
        <w:spacing w:line="240" w:lineRule="auto"/>
        <w:ind w:right="284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65EBEA2A" wp14:editId="14960CAF">
            <wp:extent cx="5815098" cy="7265709"/>
            <wp:effectExtent l="723900" t="0" r="7004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815098" cy="7265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B83FD8" w:rsidRPr="003A1A21">
        <w:rPr>
          <w:rFonts w:ascii="Times New Roman" w:hAnsi="Times New Roman" w:cs="Times New Roman"/>
          <w:b/>
          <w:sz w:val="32"/>
          <w:szCs w:val="32"/>
        </w:rPr>
        <w:t xml:space="preserve">Пояснительная </w:t>
      </w:r>
      <w:r w:rsidR="00B83FD8" w:rsidRPr="003A1A21">
        <w:rPr>
          <w:rFonts w:ascii="Times New Roman" w:hAnsi="Times New Roman" w:cs="Times New Roman"/>
          <w:b/>
          <w:sz w:val="32"/>
          <w:szCs w:val="32"/>
        </w:rPr>
        <w:lastRenderedPageBreak/>
        <w:t>записка</w:t>
      </w:r>
    </w:p>
    <w:p w:rsidR="00485D4A" w:rsidRDefault="00AD4FE0" w:rsidP="00485D4A">
      <w:pPr>
        <w:pStyle w:val="ab"/>
        <w:shd w:val="clear" w:color="auto" w:fill="FFFFFF"/>
        <w:spacing w:before="0" w:beforeAutospacing="0" w:after="0" w:afterAutospacing="0" w:line="276" w:lineRule="auto"/>
        <w:ind w:left="-284" w:firstLine="851"/>
        <w:jc w:val="both"/>
        <w:rPr>
          <w:sz w:val="28"/>
          <w:szCs w:val="28"/>
        </w:rPr>
      </w:pPr>
      <w:proofErr w:type="gramStart"/>
      <w:r w:rsidRPr="00D73E07">
        <w:rPr>
          <w:sz w:val="28"/>
          <w:szCs w:val="28"/>
        </w:rPr>
        <w:t xml:space="preserve">Рабочая учебная программа по мокшанскому языку для </w:t>
      </w:r>
      <w:r w:rsidR="000E6349" w:rsidRPr="00D73E07">
        <w:rPr>
          <w:sz w:val="28"/>
          <w:szCs w:val="28"/>
        </w:rPr>
        <w:t xml:space="preserve">второго </w:t>
      </w:r>
      <w:r w:rsidRPr="00D73E07">
        <w:rPr>
          <w:sz w:val="28"/>
          <w:szCs w:val="28"/>
        </w:rPr>
        <w:t xml:space="preserve">класса составлена на основе Федерального закона Российской Федерации от 29.12.2012 №ФЗ-273 «Об образовании в Российской Федерации», Федерального Государственного образовательного стандарта основного общего образования (утвержден Приказом Министерства образования и науки РФ № 1897 от 17.12.2010 г.) (Фундаментальное ядро содержания общего образования, Требования к результатам </w:t>
      </w:r>
      <w:r w:rsidR="00CE2F08">
        <w:rPr>
          <w:sz w:val="28"/>
          <w:szCs w:val="28"/>
        </w:rPr>
        <w:t>начального</w:t>
      </w:r>
      <w:r w:rsidRPr="00D73E07">
        <w:rPr>
          <w:sz w:val="28"/>
          <w:szCs w:val="28"/>
        </w:rPr>
        <w:t xml:space="preserve"> общего образования, основные идеи и положения программы развития и</w:t>
      </w:r>
      <w:proofErr w:type="gramEnd"/>
      <w:r w:rsidRPr="00D73E07">
        <w:rPr>
          <w:sz w:val="28"/>
          <w:szCs w:val="28"/>
        </w:rPr>
        <w:t xml:space="preserve"> формирования универсальных учебных действий для общего образования), </w:t>
      </w:r>
      <w:r w:rsidRPr="009173BF">
        <w:rPr>
          <w:sz w:val="28"/>
          <w:szCs w:val="28"/>
        </w:rPr>
        <w:t xml:space="preserve">программы по </w:t>
      </w:r>
      <w:r w:rsidR="009173BF" w:rsidRPr="009173BF">
        <w:rPr>
          <w:sz w:val="28"/>
          <w:szCs w:val="28"/>
        </w:rPr>
        <w:t xml:space="preserve">изучению мокшанского языка во2-4 </w:t>
      </w:r>
      <w:proofErr w:type="gramStart"/>
      <w:r w:rsidR="009173BF" w:rsidRPr="009173BF">
        <w:rPr>
          <w:sz w:val="28"/>
          <w:szCs w:val="28"/>
        </w:rPr>
        <w:t>классах</w:t>
      </w:r>
      <w:proofErr w:type="gramEnd"/>
      <w:r w:rsidR="009173BF" w:rsidRPr="009173BF">
        <w:rPr>
          <w:sz w:val="28"/>
          <w:szCs w:val="28"/>
        </w:rPr>
        <w:t xml:space="preserve"> школ с русским или смешанным по национальному составу контингентом обучающихся</w:t>
      </w:r>
      <w:r w:rsidRPr="009173BF">
        <w:rPr>
          <w:sz w:val="28"/>
          <w:szCs w:val="28"/>
        </w:rPr>
        <w:t xml:space="preserve"> (автор: </w:t>
      </w:r>
      <w:proofErr w:type="gramStart"/>
      <w:r w:rsidRPr="009173BF">
        <w:rPr>
          <w:sz w:val="28"/>
          <w:szCs w:val="28"/>
        </w:rPr>
        <w:t>А.И. Исайкина</w:t>
      </w:r>
      <w:r w:rsidR="00F0529A" w:rsidRPr="009173BF">
        <w:rPr>
          <w:sz w:val="28"/>
          <w:szCs w:val="28"/>
        </w:rPr>
        <w:t>, Саранск, 2006г.</w:t>
      </w:r>
      <w:r w:rsidRPr="009173BF">
        <w:rPr>
          <w:sz w:val="28"/>
          <w:szCs w:val="28"/>
        </w:rPr>
        <w:t xml:space="preserve">). </w:t>
      </w:r>
      <w:proofErr w:type="gramEnd"/>
    </w:p>
    <w:p w:rsidR="009173BF" w:rsidRDefault="00485D4A" w:rsidP="00485D4A">
      <w:pPr>
        <w:pStyle w:val="ab"/>
        <w:shd w:val="clear" w:color="auto" w:fill="FFFFFF"/>
        <w:spacing w:before="0" w:beforeAutospacing="0" w:after="0" w:afterAutospacing="0" w:line="276" w:lineRule="auto"/>
        <w:ind w:left="-284" w:firstLine="851"/>
        <w:jc w:val="both"/>
        <w:rPr>
          <w:sz w:val="28"/>
          <w:szCs w:val="28"/>
        </w:rPr>
      </w:pPr>
      <w:r w:rsidRPr="00485D4A">
        <w:rPr>
          <w:bCs/>
          <w:sz w:val="28"/>
          <w:szCs w:val="28"/>
        </w:rPr>
        <w:t>Преподавание учебн</w:t>
      </w:r>
      <w:r>
        <w:rPr>
          <w:bCs/>
          <w:sz w:val="28"/>
          <w:szCs w:val="28"/>
        </w:rPr>
        <w:t>ого</w:t>
      </w:r>
      <w:r w:rsidRPr="00485D4A">
        <w:rPr>
          <w:bCs/>
          <w:sz w:val="28"/>
          <w:szCs w:val="28"/>
        </w:rPr>
        <w:t xml:space="preserve"> предмет</w:t>
      </w:r>
      <w:r>
        <w:rPr>
          <w:bCs/>
          <w:sz w:val="28"/>
          <w:szCs w:val="28"/>
        </w:rPr>
        <w:t>а</w:t>
      </w:r>
      <w:r w:rsidRPr="00485D4A">
        <w:rPr>
          <w:bCs/>
          <w:sz w:val="28"/>
          <w:szCs w:val="28"/>
        </w:rPr>
        <w:t xml:space="preserve"> предметной области «Родной язык» осуществляется в части, формируемой участниками образовательных отношений. </w:t>
      </w:r>
      <w:r w:rsidRPr="00485D4A">
        <w:rPr>
          <w:sz w:val="28"/>
          <w:szCs w:val="28"/>
        </w:rPr>
        <w:t>В учебном плане и классном журнале указыва</w:t>
      </w:r>
      <w:r>
        <w:rPr>
          <w:sz w:val="28"/>
          <w:szCs w:val="28"/>
        </w:rPr>
        <w:t>е</w:t>
      </w:r>
      <w:r w:rsidRPr="00485D4A">
        <w:rPr>
          <w:sz w:val="28"/>
          <w:szCs w:val="28"/>
        </w:rPr>
        <w:t>тся наименовани</w:t>
      </w:r>
      <w:r>
        <w:rPr>
          <w:sz w:val="28"/>
          <w:szCs w:val="28"/>
        </w:rPr>
        <w:t>е</w:t>
      </w:r>
      <w:r w:rsidRPr="00485D4A">
        <w:rPr>
          <w:sz w:val="28"/>
          <w:szCs w:val="28"/>
        </w:rPr>
        <w:t xml:space="preserve"> курс</w:t>
      </w:r>
      <w:r>
        <w:rPr>
          <w:sz w:val="28"/>
          <w:szCs w:val="28"/>
        </w:rPr>
        <w:t>а</w:t>
      </w:r>
      <w:r w:rsidRPr="00485D4A">
        <w:rPr>
          <w:sz w:val="28"/>
          <w:szCs w:val="28"/>
        </w:rPr>
        <w:t>: «Мокшанский язык»</w:t>
      </w:r>
      <w:r>
        <w:rPr>
          <w:sz w:val="28"/>
          <w:szCs w:val="28"/>
        </w:rPr>
        <w:t xml:space="preserve">. </w:t>
      </w:r>
      <w:r w:rsidR="009173BF" w:rsidRPr="009173BF">
        <w:rPr>
          <w:sz w:val="28"/>
          <w:szCs w:val="28"/>
        </w:rPr>
        <w:t xml:space="preserve">Предмет </w:t>
      </w:r>
      <w:r w:rsidR="0098760A" w:rsidRPr="009173BF">
        <w:rPr>
          <w:sz w:val="28"/>
          <w:szCs w:val="28"/>
        </w:rPr>
        <w:t>«Мокшанский язык» изучается во втором классе в о</w:t>
      </w:r>
      <w:r w:rsidR="00A06BEE">
        <w:rPr>
          <w:sz w:val="28"/>
          <w:szCs w:val="28"/>
        </w:rPr>
        <w:t>бъеме 34 часа, из расчета 1 час</w:t>
      </w:r>
      <w:r w:rsidR="0098760A" w:rsidRPr="009173BF">
        <w:rPr>
          <w:sz w:val="28"/>
          <w:szCs w:val="28"/>
        </w:rPr>
        <w:t xml:space="preserve"> в неделю.</w:t>
      </w:r>
    </w:p>
    <w:p w:rsidR="00D36181" w:rsidRPr="00485D4A" w:rsidRDefault="00D36181" w:rsidP="00485D4A">
      <w:pPr>
        <w:pStyle w:val="ab"/>
        <w:shd w:val="clear" w:color="auto" w:fill="FFFFFF"/>
        <w:spacing w:before="0" w:beforeAutospacing="0" w:after="0" w:afterAutospacing="0" w:line="276" w:lineRule="auto"/>
        <w:ind w:left="-284" w:firstLine="851"/>
        <w:jc w:val="both"/>
        <w:rPr>
          <w:sz w:val="28"/>
          <w:szCs w:val="28"/>
        </w:rPr>
      </w:pPr>
    </w:p>
    <w:p w:rsidR="006739D3" w:rsidRDefault="006739D3" w:rsidP="00F4748F">
      <w:pPr>
        <w:pStyle w:val="ab"/>
        <w:shd w:val="clear" w:color="auto" w:fill="FFFFFF"/>
        <w:spacing w:before="0" w:beforeAutospacing="0" w:after="0" w:afterAutospacing="0" w:line="276" w:lineRule="auto"/>
        <w:ind w:left="-284" w:firstLine="720"/>
        <w:jc w:val="both"/>
        <w:rPr>
          <w:b/>
          <w:sz w:val="28"/>
          <w:szCs w:val="28"/>
        </w:rPr>
      </w:pPr>
      <w:r w:rsidRPr="00D73E07">
        <w:rPr>
          <w:b/>
          <w:sz w:val="28"/>
          <w:szCs w:val="28"/>
        </w:rPr>
        <w:t>Цели и задачи  учебного предмета «Мокшанский язык»</w:t>
      </w:r>
    </w:p>
    <w:p w:rsidR="00D36181" w:rsidRPr="00D73E07" w:rsidRDefault="00D36181" w:rsidP="00F4748F">
      <w:pPr>
        <w:pStyle w:val="ab"/>
        <w:shd w:val="clear" w:color="auto" w:fill="FFFFFF"/>
        <w:spacing w:before="0" w:beforeAutospacing="0" w:after="0" w:afterAutospacing="0" w:line="276" w:lineRule="auto"/>
        <w:ind w:left="-284" w:firstLine="720"/>
        <w:jc w:val="both"/>
        <w:rPr>
          <w:b/>
          <w:sz w:val="28"/>
          <w:szCs w:val="28"/>
        </w:rPr>
      </w:pPr>
    </w:p>
    <w:p w:rsidR="006739D3" w:rsidRPr="00D73E07" w:rsidRDefault="006739D3" w:rsidP="00F4748F">
      <w:pPr>
        <w:pStyle w:val="ab"/>
        <w:shd w:val="clear" w:color="auto" w:fill="FFFFFF"/>
        <w:spacing w:before="0" w:beforeAutospacing="0" w:after="0" w:afterAutospacing="0" w:line="276" w:lineRule="auto"/>
        <w:ind w:left="-284" w:firstLine="720"/>
        <w:jc w:val="both"/>
        <w:rPr>
          <w:b/>
          <w:i/>
          <w:sz w:val="28"/>
          <w:szCs w:val="28"/>
        </w:rPr>
      </w:pPr>
      <w:r w:rsidRPr="00D73E07">
        <w:rPr>
          <w:sz w:val="28"/>
          <w:szCs w:val="28"/>
        </w:rPr>
        <w:t>Изучение мокшанского языка в</w:t>
      </w:r>
      <w:r>
        <w:rPr>
          <w:sz w:val="28"/>
          <w:szCs w:val="28"/>
        </w:rPr>
        <w:t xml:space="preserve"> начальной школе</w:t>
      </w:r>
      <w:r w:rsidRPr="00D73E07">
        <w:rPr>
          <w:sz w:val="28"/>
          <w:szCs w:val="28"/>
        </w:rPr>
        <w:t xml:space="preserve"> направлено на достижение следующих </w:t>
      </w:r>
      <w:r w:rsidRPr="00D73E07">
        <w:rPr>
          <w:b/>
          <w:i/>
          <w:sz w:val="28"/>
          <w:szCs w:val="28"/>
        </w:rPr>
        <w:t>целей:</w:t>
      </w:r>
    </w:p>
    <w:p w:rsidR="006739D3" w:rsidRPr="00D73E07" w:rsidRDefault="006739D3" w:rsidP="00F4748F">
      <w:pPr>
        <w:tabs>
          <w:tab w:val="left" w:leader="dot" w:pos="9360"/>
        </w:tabs>
        <w:autoSpaceDE w:val="0"/>
        <w:spacing w:after="0"/>
        <w:ind w:left="-284" w:firstLine="709"/>
        <w:jc w:val="both"/>
        <w:rPr>
          <w:rFonts w:ascii="Times New Roman" w:eastAsia="Times New Roman CYR" w:hAnsi="Times New Roman" w:cs="Times New Roman"/>
          <w:bCs/>
          <w:sz w:val="28"/>
          <w:szCs w:val="28"/>
        </w:rPr>
      </w:pPr>
      <w:r w:rsidRPr="00D73E07">
        <w:rPr>
          <w:rFonts w:ascii="Times New Roman" w:eastAsia="Times New Roman CYR" w:hAnsi="Times New Roman" w:cs="Times New Roman"/>
          <w:bCs/>
          <w:sz w:val="28"/>
          <w:szCs w:val="28"/>
        </w:rPr>
        <w:t>- пробудить у детей интерес и стремление к общению на мокшанском языке, создать настрой для дальнейшего его изучения;</w:t>
      </w:r>
    </w:p>
    <w:p w:rsidR="006739D3" w:rsidRDefault="006739D3" w:rsidP="00F4748F">
      <w:pPr>
        <w:tabs>
          <w:tab w:val="left" w:leader="dot" w:pos="9360"/>
        </w:tabs>
        <w:autoSpaceDE w:val="0"/>
        <w:spacing w:after="0"/>
        <w:ind w:left="-284" w:firstLine="709"/>
        <w:jc w:val="both"/>
        <w:rPr>
          <w:rFonts w:ascii="Times New Roman" w:eastAsia="Times New Roman CYR" w:hAnsi="Times New Roman" w:cs="Times New Roman"/>
          <w:bCs/>
          <w:sz w:val="28"/>
          <w:szCs w:val="28"/>
        </w:rPr>
      </w:pPr>
      <w:r w:rsidRPr="00D73E07">
        <w:rPr>
          <w:rFonts w:ascii="Times New Roman" w:eastAsia="Times New Roman CYR" w:hAnsi="Times New Roman" w:cs="Times New Roman"/>
          <w:bCs/>
          <w:sz w:val="28"/>
          <w:szCs w:val="28"/>
        </w:rPr>
        <w:t>- воспитывать детей в духе уважения к мордовскому народу, его истории и культуре.</w:t>
      </w:r>
    </w:p>
    <w:p w:rsidR="00D36181" w:rsidRDefault="00D36181" w:rsidP="00F4748F">
      <w:pPr>
        <w:tabs>
          <w:tab w:val="left" w:leader="dot" w:pos="9360"/>
        </w:tabs>
        <w:autoSpaceDE w:val="0"/>
        <w:spacing w:after="0"/>
        <w:ind w:left="-284" w:firstLine="709"/>
        <w:jc w:val="both"/>
        <w:rPr>
          <w:rFonts w:ascii="Times New Roman" w:eastAsia="Times New Roman CYR" w:hAnsi="Times New Roman" w:cs="Times New Roman"/>
          <w:bCs/>
          <w:sz w:val="28"/>
          <w:szCs w:val="28"/>
        </w:rPr>
      </w:pPr>
    </w:p>
    <w:p w:rsidR="006739D3" w:rsidRPr="00D73E07" w:rsidRDefault="006739D3" w:rsidP="00F4748F">
      <w:pPr>
        <w:tabs>
          <w:tab w:val="left" w:leader="dot" w:pos="9360"/>
        </w:tabs>
        <w:autoSpaceDE w:val="0"/>
        <w:spacing w:after="0"/>
        <w:ind w:left="-284" w:firstLine="709"/>
        <w:jc w:val="both"/>
        <w:rPr>
          <w:rFonts w:ascii="Times New Roman" w:eastAsia="Times New Roman CYR" w:hAnsi="Times New Roman" w:cs="Times New Roman"/>
          <w:b/>
          <w:bCs/>
          <w:i/>
          <w:sz w:val="28"/>
          <w:szCs w:val="28"/>
        </w:rPr>
      </w:pPr>
      <w:r w:rsidRPr="00D73E07">
        <w:rPr>
          <w:rFonts w:ascii="Times New Roman" w:eastAsia="Times New Roman CYR" w:hAnsi="Times New Roman" w:cs="Times New Roman"/>
          <w:b/>
          <w:bCs/>
          <w:i/>
          <w:sz w:val="28"/>
          <w:szCs w:val="28"/>
        </w:rPr>
        <w:t>Задачи:</w:t>
      </w:r>
    </w:p>
    <w:p w:rsidR="006739D3" w:rsidRPr="00D73E07" w:rsidRDefault="009173BF" w:rsidP="00F4748F">
      <w:pPr>
        <w:tabs>
          <w:tab w:val="left" w:leader="dot" w:pos="9360"/>
        </w:tabs>
        <w:autoSpaceDE w:val="0"/>
        <w:spacing w:after="0"/>
        <w:ind w:left="-284" w:firstLine="709"/>
        <w:jc w:val="both"/>
        <w:rPr>
          <w:rFonts w:ascii="Times New Roman" w:eastAsia="Times New Roman CYR" w:hAnsi="Times New Roman" w:cs="Times New Roman"/>
          <w:bCs/>
          <w:sz w:val="28"/>
          <w:szCs w:val="28"/>
        </w:rPr>
      </w:pPr>
      <w:r>
        <w:rPr>
          <w:rFonts w:ascii="Times New Roman" w:eastAsia="Times New Roman CYR" w:hAnsi="Times New Roman" w:cs="Times New Roman"/>
          <w:bCs/>
          <w:sz w:val="28"/>
          <w:szCs w:val="28"/>
        </w:rPr>
        <w:t>–</w:t>
      </w:r>
      <w:r w:rsidR="006739D3" w:rsidRPr="00D73E07">
        <w:rPr>
          <w:rFonts w:ascii="Times New Roman" w:eastAsia="Times New Roman CYR" w:hAnsi="Times New Roman" w:cs="Times New Roman"/>
          <w:bCs/>
          <w:sz w:val="28"/>
          <w:szCs w:val="28"/>
        </w:rPr>
        <w:t xml:space="preserve"> научить школьников воспринимать и понимать мокшанскую речь на слух, говорить и читать по-мокшански в пределах доступной им тематики, предусмотренной программой;</w:t>
      </w:r>
    </w:p>
    <w:p w:rsidR="006739D3" w:rsidRPr="00D73E07" w:rsidRDefault="009173BF" w:rsidP="00F4748F">
      <w:pPr>
        <w:tabs>
          <w:tab w:val="left" w:leader="dot" w:pos="9360"/>
        </w:tabs>
        <w:autoSpaceDE w:val="0"/>
        <w:spacing w:after="0"/>
        <w:ind w:left="-284" w:firstLine="709"/>
        <w:jc w:val="both"/>
        <w:rPr>
          <w:rFonts w:ascii="Times New Roman" w:eastAsia="Times New Roman CYR" w:hAnsi="Times New Roman" w:cs="Times New Roman"/>
          <w:bCs/>
          <w:sz w:val="28"/>
          <w:szCs w:val="28"/>
        </w:rPr>
      </w:pPr>
      <w:r>
        <w:rPr>
          <w:rFonts w:ascii="Times New Roman" w:eastAsia="Times New Roman CYR" w:hAnsi="Times New Roman" w:cs="Times New Roman"/>
          <w:bCs/>
          <w:sz w:val="28"/>
          <w:szCs w:val="28"/>
        </w:rPr>
        <w:t>–</w:t>
      </w:r>
      <w:r w:rsidR="006739D3" w:rsidRPr="00D73E07">
        <w:rPr>
          <w:rFonts w:ascii="Times New Roman" w:eastAsia="Times New Roman CYR" w:hAnsi="Times New Roman" w:cs="Times New Roman"/>
          <w:bCs/>
          <w:sz w:val="28"/>
          <w:szCs w:val="28"/>
        </w:rPr>
        <w:t xml:space="preserve"> формировать у детей навыки коммуникативного общения с учетом программного речевого материала;</w:t>
      </w:r>
    </w:p>
    <w:p w:rsidR="006739D3" w:rsidRDefault="009173BF" w:rsidP="00F4748F">
      <w:pPr>
        <w:tabs>
          <w:tab w:val="left" w:leader="dot" w:pos="9360"/>
        </w:tabs>
        <w:autoSpaceDE w:val="0"/>
        <w:spacing w:after="0"/>
        <w:ind w:left="-284" w:firstLine="709"/>
        <w:jc w:val="both"/>
        <w:rPr>
          <w:rFonts w:ascii="Times New Roman" w:eastAsia="Times New Roman CYR" w:hAnsi="Times New Roman" w:cs="Times New Roman"/>
          <w:bCs/>
          <w:sz w:val="28"/>
          <w:szCs w:val="28"/>
        </w:rPr>
      </w:pPr>
      <w:r>
        <w:rPr>
          <w:rFonts w:ascii="Times New Roman" w:eastAsia="Times New Roman CYR" w:hAnsi="Times New Roman" w:cs="Times New Roman"/>
          <w:bCs/>
          <w:sz w:val="28"/>
          <w:szCs w:val="28"/>
        </w:rPr>
        <w:lastRenderedPageBreak/>
        <w:t xml:space="preserve">– </w:t>
      </w:r>
      <w:r w:rsidR="006739D3" w:rsidRPr="00D73E07">
        <w:rPr>
          <w:rFonts w:ascii="Times New Roman" w:eastAsia="Times New Roman CYR" w:hAnsi="Times New Roman" w:cs="Times New Roman"/>
          <w:bCs/>
          <w:sz w:val="28"/>
          <w:szCs w:val="28"/>
        </w:rPr>
        <w:t>ознакомить учащихся с устно-поэтическим творчеством мордовского народа, с его традициями и обычаями, с народным декоративно-прикладным искусством, культурой</w:t>
      </w:r>
      <w:r>
        <w:rPr>
          <w:rFonts w:ascii="Times New Roman" w:eastAsia="Times New Roman CYR" w:hAnsi="Times New Roman" w:cs="Times New Roman"/>
          <w:bCs/>
          <w:sz w:val="28"/>
          <w:szCs w:val="28"/>
        </w:rPr>
        <w:t>.</w:t>
      </w:r>
    </w:p>
    <w:p w:rsidR="00D36181" w:rsidRDefault="00D36181" w:rsidP="00F4748F">
      <w:pPr>
        <w:tabs>
          <w:tab w:val="left" w:leader="dot" w:pos="9360"/>
        </w:tabs>
        <w:autoSpaceDE w:val="0"/>
        <w:spacing w:after="0"/>
        <w:ind w:left="-284" w:firstLine="709"/>
        <w:jc w:val="both"/>
        <w:rPr>
          <w:rFonts w:ascii="Times New Roman" w:eastAsia="Times New Roman CYR" w:hAnsi="Times New Roman" w:cs="Times New Roman"/>
          <w:bCs/>
          <w:sz w:val="28"/>
          <w:szCs w:val="28"/>
        </w:rPr>
      </w:pPr>
    </w:p>
    <w:p w:rsidR="00D36181" w:rsidRDefault="00D36181" w:rsidP="00F4748F">
      <w:pPr>
        <w:tabs>
          <w:tab w:val="left" w:leader="dot" w:pos="9360"/>
        </w:tabs>
        <w:autoSpaceDE w:val="0"/>
        <w:spacing w:after="0"/>
        <w:ind w:left="-284" w:firstLine="709"/>
        <w:jc w:val="both"/>
        <w:rPr>
          <w:rFonts w:ascii="Times New Roman" w:eastAsia="Times New Roman CYR" w:hAnsi="Times New Roman" w:cs="Times New Roman"/>
          <w:bCs/>
          <w:sz w:val="28"/>
          <w:szCs w:val="28"/>
        </w:rPr>
      </w:pPr>
    </w:p>
    <w:p w:rsidR="0098760A" w:rsidRDefault="0098760A" w:rsidP="00F4748F">
      <w:pPr>
        <w:spacing w:after="0"/>
        <w:ind w:left="-284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01B95" w:rsidRDefault="00201B95" w:rsidP="00485D4A">
      <w:pPr>
        <w:spacing w:after="0"/>
        <w:ind w:left="-284" w:firstLine="71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CD4A0D">
        <w:rPr>
          <w:rFonts w:ascii="Times New Roman" w:hAnsi="Times New Roman"/>
          <w:b/>
          <w:bCs/>
          <w:sz w:val="28"/>
          <w:szCs w:val="28"/>
        </w:rPr>
        <w:t>Планируемые результаты обучения.</w:t>
      </w:r>
    </w:p>
    <w:p w:rsidR="00D36181" w:rsidRPr="00CD4A0D" w:rsidRDefault="00D36181" w:rsidP="00485D4A">
      <w:pPr>
        <w:spacing w:after="0"/>
        <w:ind w:left="-284" w:firstLine="71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01B95" w:rsidRDefault="00201B95" w:rsidP="00F4748F">
      <w:pPr>
        <w:spacing w:after="0"/>
        <w:ind w:left="-28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sz w:val="28"/>
          <w:szCs w:val="28"/>
        </w:rPr>
        <w:t xml:space="preserve">В данной программе в соответствии с требования Стандарта в структуре планируемых результатов отдельными разделами  представлены </w:t>
      </w:r>
      <w:r w:rsidRPr="00CD4A0D">
        <w:rPr>
          <w:rFonts w:ascii="Times New Roman" w:hAnsi="Times New Roman"/>
          <w:b/>
          <w:iCs/>
          <w:sz w:val="28"/>
          <w:szCs w:val="28"/>
        </w:rPr>
        <w:t xml:space="preserve">личностные </w:t>
      </w:r>
      <w:r w:rsidRPr="00CD4A0D">
        <w:rPr>
          <w:rFonts w:ascii="Times New Roman" w:hAnsi="Times New Roman"/>
          <w:sz w:val="28"/>
          <w:szCs w:val="28"/>
        </w:rPr>
        <w:t xml:space="preserve">и </w:t>
      </w:r>
      <w:r w:rsidRPr="00CD4A0D">
        <w:rPr>
          <w:rFonts w:ascii="Times New Roman" w:hAnsi="Times New Roman"/>
          <w:b/>
          <w:iCs/>
          <w:sz w:val="28"/>
          <w:szCs w:val="28"/>
        </w:rPr>
        <w:t xml:space="preserve">метапредметные </w:t>
      </w:r>
      <w:r w:rsidRPr="00CD4A0D">
        <w:rPr>
          <w:rFonts w:ascii="Times New Roman" w:hAnsi="Times New Roman"/>
          <w:sz w:val="28"/>
          <w:szCs w:val="28"/>
        </w:rPr>
        <w:t xml:space="preserve">результаты, поскольку их достижение обеспечивается всей совокупностью учебных предметов. Достижение </w:t>
      </w:r>
      <w:r w:rsidRPr="00CD4A0D">
        <w:rPr>
          <w:rFonts w:ascii="Times New Roman" w:hAnsi="Times New Roman"/>
          <w:b/>
          <w:iCs/>
          <w:sz w:val="28"/>
          <w:szCs w:val="28"/>
        </w:rPr>
        <w:t>предметных</w:t>
      </w:r>
      <w:r w:rsidRPr="00CD4A0D">
        <w:rPr>
          <w:rFonts w:ascii="Times New Roman" w:hAnsi="Times New Roman"/>
          <w:sz w:val="28"/>
          <w:szCs w:val="28"/>
        </w:rPr>
        <w:t>результатов осуществляется за счет освоения предмета «Мокшанский язык», поэтому предметные результаты также сгруппированы отдельно и даются в наиболее развернутой форме.</w:t>
      </w:r>
    </w:p>
    <w:p w:rsidR="00D36181" w:rsidRPr="00CD4A0D" w:rsidRDefault="00D36181" w:rsidP="00F4748F">
      <w:pPr>
        <w:spacing w:after="0"/>
        <w:ind w:left="-284"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201B95" w:rsidRDefault="00485D4A" w:rsidP="008648DD">
      <w:pPr>
        <w:spacing w:after="0"/>
        <w:ind w:left="426" w:hanging="71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01B95" w:rsidRPr="00CD4A0D">
        <w:rPr>
          <w:rFonts w:ascii="Times New Roman" w:hAnsi="Times New Roman"/>
          <w:b/>
          <w:bCs/>
          <w:sz w:val="28"/>
          <w:szCs w:val="28"/>
        </w:rPr>
        <w:t>Личностные результаты.</w:t>
      </w:r>
    </w:p>
    <w:p w:rsidR="00D36181" w:rsidRPr="00CD4A0D" w:rsidRDefault="00D36181" w:rsidP="008648DD">
      <w:pPr>
        <w:spacing w:after="0"/>
        <w:ind w:left="426" w:hanging="71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01B95" w:rsidRPr="00CD4A0D" w:rsidRDefault="00201B95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b/>
          <w:bCs/>
          <w:i/>
          <w:iCs/>
          <w:sz w:val="28"/>
          <w:szCs w:val="28"/>
        </w:rPr>
        <w:t xml:space="preserve">Личностными результатами </w:t>
      </w:r>
      <w:r w:rsidRPr="00CD4A0D">
        <w:rPr>
          <w:rFonts w:ascii="Times New Roman" w:hAnsi="Times New Roman"/>
          <w:sz w:val="28"/>
          <w:szCs w:val="28"/>
        </w:rPr>
        <w:t>изучения мокшанского языка в начальной школе являются:</w:t>
      </w:r>
    </w:p>
    <w:p w:rsidR="00201B95" w:rsidRPr="00CD4A0D" w:rsidRDefault="009173BF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201B95" w:rsidRPr="00CD4A0D">
        <w:rPr>
          <w:rFonts w:ascii="Times New Roman" w:hAnsi="Times New Roman"/>
          <w:sz w:val="28"/>
          <w:szCs w:val="28"/>
        </w:rPr>
        <w:t>общее представление о мире как о многоязычном и поликультурном сообществе;</w:t>
      </w:r>
    </w:p>
    <w:p w:rsidR="00201B95" w:rsidRPr="00CD4A0D" w:rsidRDefault="009173BF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201B95" w:rsidRPr="00CD4A0D">
        <w:rPr>
          <w:rFonts w:ascii="Times New Roman" w:hAnsi="Times New Roman"/>
          <w:sz w:val="28"/>
          <w:szCs w:val="28"/>
        </w:rPr>
        <w:t>осознание языка, в том числе мокшанского, как основного средства общения между людьми;</w:t>
      </w:r>
    </w:p>
    <w:p w:rsidR="00201B95" w:rsidRDefault="009173BF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201B95" w:rsidRPr="00CD4A0D">
        <w:rPr>
          <w:rFonts w:ascii="Times New Roman" w:hAnsi="Times New Roman"/>
          <w:sz w:val="28"/>
          <w:szCs w:val="28"/>
        </w:rPr>
        <w:t>знакомство с миром финно-угорских сверстников с использованием средств изучаемого мокшанского языка (через детский фольклор, некоторые образцы детской художественной литературы, традиции).</w:t>
      </w:r>
    </w:p>
    <w:p w:rsidR="00D36181" w:rsidRPr="00CD4A0D" w:rsidRDefault="00D36181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</w:p>
    <w:p w:rsidR="00201B95" w:rsidRDefault="00201B95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CD4A0D">
        <w:rPr>
          <w:rFonts w:ascii="Times New Roman" w:hAnsi="Times New Roman"/>
          <w:b/>
          <w:bCs/>
          <w:sz w:val="28"/>
          <w:szCs w:val="28"/>
        </w:rPr>
        <w:t>Метапредметные результаты.</w:t>
      </w:r>
    </w:p>
    <w:p w:rsidR="00D36181" w:rsidRPr="00CD4A0D" w:rsidRDefault="00D36181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01B95" w:rsidRPr="00CD4A0D" w:rsidRDefault="00201B95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b/>
          <w:bCs/>
          <w:i/>
          <w:iCs/>
          <w:sz w:val="28"/>
          <w:szCs w:val="28"/>
        </w:rPr>
        <w:t xml:space="preserve">Метапредметными результатами </w:t>
      </w:r>
      <w:r w:rsidRPr="00CD4A0D">
        <w:rPr>
          <w:rFonts w:ascii="Times New Roman" w:hAnsi="Times New Roman"/>
          <w:sz w:val="28"/>
          <w:szCs w:val="28"/>
        </w:rPr>
        <w:t xml:space="preserve">изучения мокшанского языка </w:t>
      </w:r>
      <w:proofErr w:type="gramStart"/>
      <w:r w:rsidRPr="00CD4A0D">
        <w:rPr>
          <w:rFonts w:ascii="Times New Roman" w:hAnsi="Times New Roman"/>
          <w:sz w:val="28"/>
          <w:szCs w:val="28"/>
        </w:rPr>
        <w:t>в</w:t>
      </w:r>
      <w:proofErr w:type="gramEnd"/>
    </w:p>
    <w:p w:rsidR="00201B95" w:rsidRPr="00CD4A0D" w:rsidRDefault="00201B95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sz w:val="28"/>
          <w:szCs w:val="28"/>
        </w:rPr>
        <w:t>начальной школе являются:</w:t>
      </w:r>
    </w:p>
    <w:p w:rsidR="00201B95" w:rsidRPr="00CD4A0D" w:rsidRDefault="009173BF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– </w:t>
      </w:r>
      <w:r w:rsidR="00201B95" w:rsidRPr="00CD4A0D">
        <w:rPr>
          <w:rFonts w:ascii="Times New Roman" w:hAnsi="Times New Roman"/>
          <w:sz w:val="28"/>
          <w:szCs w:val="28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201B95" w:rsidRPr="00CD4A0D" w:rsidRDefault="009173BF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201B95" w:rsidRPr="00CD4A0D">
        <w:rPr>
          <w:rFonts w:ascii="Times New Roman" w:hAnsi="Times New Roman"/>
          <w:sz w:val="28"/>
          <w:szCs w:val="28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201B95" w:rsidRPr="00CD4A0D" w:rsidRDefault="009173BF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201B95" w:rsidRPr="00CD4A0D">
        <w:rPr>
          <w:rFonts w:ascii="Times New Roman" w:hAnsi="Times New Roman"/>
          <w:sz w:val="28"/>
          <w:szCs w:val="28"/>
        </w:rPr>
        <w:t>расширение общего лингвистического кругозора младшего школьника;</w:t>
      </w:r>
    </w:p>
    <w:p w:rsidR="00201B95" w:rsidRPr="00CD4A0D" w:rsidRDefault="009173BF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201B95" w:rsidRPr="00CD4A0D">
        <w:rPr>
          <w:rFonts w:ascii="Times New Roman" w:hAnsi="Times New Roman"/>
          <w:sz w:val="28"/>
          <w:szCs w:val="28"/>
        </w:rPr>
        <w:t>развитие познавательной, эмоциональной и волевой сфер младшего школьника; формирование мотивации к изучению мокшанского языка;</w:t>
      </w:r>
    </w:p>
    <w:p w:rsidR="00201B95" w:rsidRDefault="009173BF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201B95" w:rsidRPr="00CD4A0D">
        <w:rPr>
          <w:rFonts w:ascii="Times New Roman" w:hAnsi="Times New Roman"/>
          <w:sz w:val="28"/>
          <w:szCs w:val="28"/>
        </w:rPr>
        <w:t>овладение умением координированной работы с разными компонентами учебно-методического комплекта (учебником, аудиодиском, справочными материалами и т. д.)</w:t>
      </w:r>
      <w:r>
        <w:rPr>
          <w:rFonts w:ascii="Times New Roman" w:hAnsi="Times New Roman"/>
          <w:sz w:val="28"/>
          <w:szCs w:val="28"/>
        </w:rPr>
        <w:t>.</w:t>
      </w:r>
    </w:p>
    <w:p w:rsidR="00D36181" w:rsidRDefault="00D36181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</w:p>
    <w:p w:rsidR="00D36181" w:rsidRDefault="00D36181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</w:p>
    <w:p w:rsidR="00D36181" w:rsidRPr="00CD4A0D" w:rsidRDefault="00D36181" w:rsidP="00FB5CDA">
      <w:pPr>
        <w:spacing w:after="0"/>
        <w:ind w:left="-284" w:firstLine="710"/>
        <w:contextualSpacing/>
        <w:jc w:val="both"/>
        <w:rPr>
          <w:rFonts w:ascii="Times New Roman" w:hAnsi="Times New Roman"/>
          <w:sz w:val="28"/>
          <w:szCs w:val="28"/>
        </w:rPr>
      </w:pPr>
    </w:p>
    <w:p w:rsidR="00201B95" w:rsidRDefault="00201B95" w:rsidP="00F4748F">
      <w:pPr>
        <w:spacing w:after="0"/>
        <w:ind w:left="-284"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CD4A0D">
        <w:rPr>
          <w:rFonts w:ascii="Times New Roman" w:hAnsi="Times New Roman"/>
          <w:b/>
          <w:bCs/>
          <w:sz w:val="28"/>
          <w:szCs w:val="28"/>
        </w:rPr>
        <w:t>Предметные результаты</w:t>
      </w:r>
      <w:r w:rsidR="00D36181">
        <w:rPr>
          <w:rFonts w:ascii="Times New Roman" w:hAnsi="Times New Roman"/>
          <w:b/>
          <w:bCs/>
          <w:sz w:val="28"/>
          <w:szCs w:val="28"/>
        </w:rPr>
        <w:t>.</w:t>
      </w:r>
    </w:p>
    <w:p w:rsidR="00D36181" w:rsidRPr="00CD4A0D" w:rsidRDefault="00D36181" w:rsidP="00F4748F">
      <w:pPr>
        <w:spacing w:after="0"/>
        <w:ind w:left="-284"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01B95" w:rsidRPr="00CD4A0D" w:rsidRDefault="00FB5CDA" w:rsidP="00F4748F">
      <w:pPr>
        <w:spacing w:after="0"/>
        <w:ind w:left="-284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201B95" w:rsidRPr="00CD4A0D">
        <w:rPr>
          <w:rFonts w:ascii="Times New Roman" w:hAnsi="Times New Roman"/>
          <w:sz w:val="28"/>
          <w:szCs w:val="28"/>
        </w:rPr>
        <w:t xml:space="preserve">редметные результаты дифференцируются по пяти сферам: </w:t>
      </w:r>
      <w:r w:rsidR="00201B95" w:rsidRPr="00CD4A0D">
        <w:rPr>
          <w:rFonts w:ascii="Times New Roman" w:hAnsi="Times New Roman"/>
          <w:bCs/>
          <w:iCs/>
          <w:sz w:val="28"/>
          <w:szCs w:val="28"/>
        </w:rPr>
        <w:t>коммуникативной, познавательной, ценностно-ориентационной, эстетической и трудовой</w:t>
      </w:r>
      <w:r w:rsidR="00201B95" w:rsidRPr="00CD4A0D">
        <w:rPr>
          <w:rFonts w:ascii="Times New Roman" w:hAnsi="Times New Roman"/>
          <w:sz w:val="28"/>
          <w:szCs w:val="28"/>
        </w:rPr>
        <w:t>.</w:t>
      </w:r>
    </w:p>
    <w:p w:rsidR="00201B95" w:rsidRPr="00CD4A0D" w:rsidRDefault="00201B95" w:rsidP="00F4748F">
      <w:pPr>
        <w:spacing w:after="0"/>
        <w:ind w:left="-28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sz w:val="28"/>
          <w:szCs w:val="28"/>
        </w:rPr>
        <w:t>Планируемые результаты соотносятся с четырьмя ведущими</w:t>
      </w:r>
    </w:p>
    <w:p w:rsidR="00201B95" w:rsidRPr="00CD4A0D" w:rsidRDefault="00201B95" w:rsidP="00F4748F">
      <w:pPr>
        <w:spacing w:after="0"/>
        <w:ind w:left="-284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sz w:val="28"/>
          <w:szCs w:val="28"/>
        </w:rPr>
        <w:t>содержательными линиями и разделами предмета «Мокшанский язык»:</w:t>
      </w:r>
    </w:p>
    <w:p w:rsidR="00201B95" w:rsidRPr="00CD4A0D" w:rsidRDefault="00201B95" w:rsidP="00F4748F">
      <w:pPr>
        <w:spacing w:after="0"/>
        <w:ind w:left="-28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sz w:val="28"/>
          <w:szCs w:val="28"/>
        </w:rPr>
        <w:t>1) коммуникативные умения в основных видах речевой деятельности</w:t>
      </w:r>
    </w:p>
    <w:p w:rsidR="00201B95" w:rsidRPr="00CD4A0D" w:rsidRDefault="00201B95" w:rsidP="00F4748F">
      <w:pPr>
        <w:spacing w:after="0"/>
        <w:ind w:left="-284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sz w:val="28"/>
          <w:szCs w:val="28"/>
        </w:rPr>
        <w:t xml:space="preserve">(аудировании, </w:t>
      </w:r>
      <w:proofErr w:type="gramStart"/>
      <w:r w:rsidRPr="00CD4A0D">
        <w:rPr>
          <w:rFonts w:ascii="Times New Roman" w:hAnsi="Times New Roman"/>
          <w:sz w:val="28"/>
          <w:szCs w:val="28"/>
        </w:rPr>
        <w:t>говорении</w:t>
      </w:r>
      <w:proofErr w:type="gramEnd"/>
      <w:r w:rsidRPr="00CD4A0D">
        <w:rPr>
          <w:rFonts w:ascii="Times New Roman" w:hAnsi="Times New Roman"/>
          <w:sz w:val="28"/>
          <w:szCs w:val="28"/>
        </w:rPr>
        <w:t>, чтении, письме);</w:t>
      </w:r>
    </w:p>
    <w:p w:rsidR="00201B95" w:rsidRPr="00CD4A0D" w:rsidRDefault="00201B95" w:rsidP="00F4748F">
      <w:pPr>
        <w:spacing w:after="0"/>
        <w:ind w:left="-28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sz w:val="28"/>
          <w:szCs w:val="28"/>
        </w:rPr>
        <w:t>2) языковые средства и навыки пользования ими;</w:t>
      </w:r>
    </w:p>
    <w:p w:rsidR="00201B95" w:rsidRPr="00CD4A0D" w:rsidRDefault="00201B95" w:rsidP="00F4748F">
      <w:pPr>
        <w:spacing w:after="0"/>
        <w:ind w:left="-28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sz w:val="28"/>
          <w:szCs w:val="28"/>
        </w:rPr>
        <w:t>3) социокультурная осведомленность;</w:t>
      </w:r>
    </w:p>
    <w:p w:rsidR="00201B95" w:rsidRPr="00CD4A0D" w:rsidRDefault="00201B95" w:rsidP="00F4748F">
      <w:pPr>
        <w:spacing w:after="0"/>
        <w:ind w:left="-28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sz w:val="28"/>
          <w:szCs w:val="28"/>
        </w:rPr>
        <w:t>4) общеучебные и специальные учебные умения.</w:t>
      </w:r>
    </w:p>
    <w:p w:rsidR="00201B95" w:rsidRPr="00CD4A0D" w:rsidRDefault="00201B95" w:rsidP="00F4748F">
      <w:pPr>
        <w:spacing w:after="0"/>
        <w:ind w:left="-28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sz w:val="28"/>
          <w:szCs w:val="28"/>
        </w:rPr>
        <w:t xml:space="preserve">В данной программе </w:t>
      </w:r>
      <w:r w:rsidRPr="00CD4A0D">
        <w:rPr>
          <w:rFonts w:ascii="Times New Roman" w:hAnsi="Times New Roman"/>
          <w:iCs/>
          <w:sz w:val="28"/>
          <w:szCs w:val="28"/>
        </w:rPr>
        <w:t xml:space="preserve">предметные планируемые результаты </w:t>
      </w:r>
      <w:proofErr w:type="gramStart"/>
      <w:r w:rsidRPr="00CD4A0D">
        <w:rPr>
          <w:rFonts w:ascii="Times New Roman" w:hAnsi="Times New Roman"/>
          <w:sz w:val="28"/>
          <w:szCs w:val="28"/>
        </w:rPr>
        <w:t>в</w:t>
      </w:r>
      <w:proofErr w:type="gramEnd"/>
    </w:p>
    <w:p w:rsidR="00201B95" w:rsidRPr="00CD4A0D" w:rsidRDefault="00201B95" w:rsidP="00F4748F">
      <w:pPr>
        <w:spacing w:after="0"/>
        <w:ind w:left="-284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iCs/>
          <w:sz w:val="28"/>
          <w:szCs w:val="28"/>
        </w:rPr>
        <w:t xml:space="preserve">коммуникативной сфере </w:t>
      </w:r>
      <w:proofErr w:type="gramStart"/>
      <w:r w:rsidRPr="00CD4A0D">
        <w:rPr>
          <w:rFonts w:ascii="Times New Roman" w:hAnsi="Times New Roman"/>
          <w:sz w:val="28"/>
          <w:szCs w:val="28"/>
        </w:rPr>
        <w:t>представлены</w:t>
      </w:r>
      <w:proofErr w:type="gramEnd"/>
      <w:r w:rsidRPr="00CD4A0D">
        <w:rPr>
          <w:rFonts w:ascii="Times New Roman" w:hAnsi="Times New Roman"/>
          <w:sz w:val="28"/>
          <w:szCs w:val="28"/>
        </w:rPr>
        <w:t xml:space="preserve"> двумя блоками, выделяемыми на</w:t>
      </w:r>
    </w:p>
    <w:p w:rsidR="00201B95" w:rsidRPr="00CD4A0D" w:rsidRDefault="00201B95" w:rsidP="00F4748F">
      <w:pPr>
        <w:spacing w:after="0"/>
        <w:ind w:left="-284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sz w:val="28"/>
          <w:szCs w:val="28"/>
        </w:rPr>
        <w:lastRenderedPageBreak/>
        <w:t xml:space="preserve">следующих </w:t>
      </w:r>
      <w:proofErr w:type="gramStart"/>
      <w:r w:rsidRPr="00CD4A0D">
        <w:rPr>
          <w:rFonts w:ascii="Times New Roman" w:hAnsi="Times New Roman"/>
          <w:sz w:val="28"/>
          <w:szCs w:val="28"/>
        </w:rPr>
        <w:t>основаниях</w:t>
      </w:r>
      <w:proofErr w:type="gramEnd"/>
      <w:r w:rsidRPr="00CD4A0D">
        <w:rPr>
          <w:rFonts w:ascii="Times New Roman" w:hAnsi="Times New Roman"/>
          <w:sz w:val="28"/>
          <w:szCs w:val="28"/>
        </w:rPr>
        <w:t>:</w:t>
      </w:r>
    </w:p>
    <w:p w:rsidR="00201B95" w:rsidRPr="00CD4A0D" w:rsidRDefault="00201B95" w:rsidP="00F4748F">
      <w:pPr>
        <w:spacing w:after="0"/>
        <w:ind w:left="-284" w:firstLine="708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CD4A0D">
        <w:rPr>
          <w:rFonts w:ascii="Times New Roman" w:hAnsi="Times New Roman"/>
          <w:bCs/>
          <w:iCs/>
          <w:sz w:val="28"/>
          <w:szCs w:val="28"/>
        </w:rPr>
        <w:t xml:space="preserve">I блок «Выпускник научится» </w:t>
      </w:r>
      <w:r w:rsidRPr="00CD4A0D">
        <w:rPr>
          <w:rFonts w:ascii="Times New Roman" w:hAnsi="Times New Roman"/>
          <w:sz w:val="28"/>
          <w:szCs w:val="28"/>
        </w:rPr>
        <w:t xml:space="preserve">включает планируемые результаты, характеризующие учебные действия, необходимые для дальнейшего обучения и соответствующие опорной системе знаний, умений и компетенций. Достижение планируемых результатов данного блока </w:t>
      </w:r>
      <w:r w:rsidRPr="00CD4A0D">
        <w:rPr>
          <w:rFonts w:ascii="Times New Roman" w:hAnsi="Times New Roman"/>
          <w:iCs/>
          <w:sz w:val="28"/>
          <w:szCs w:val="28"/>
        </w:rPr>
        <w:t>служит</w:t>
      </w:r>
    </w:p>
    <w:p w:rsidR="00201B95" w:rsidRPr="00CD4A0D" w:rsidRDefault="00201B95" w:rsidP="00F4748F">
      <w:pPr>
        <w:spacing w:after="0"/>
        <w:ind w:left="-284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iCs/>
          <w:sz w:val="28"/>
          <w:szCs w:val="28"/>
        </w:rPr>
        <w:t xml:space="preserve">предметом итоговой оценки </w:t>
      </w:r>
      <w:r w:rsidRPr="00CD4A0D">
        <w:rPr>
          <w:rFonts w:ascii="Times New Roman" w:hAnsi="Times New Roman"/>
          <w:sz w:val="28"/>
          <w:szCs w:val="28"/>
        </w:rPr>
        <w:t>выпускников начальной школы.</w:t>
      </w:r>
    </w:p>
    <w:p w:rsidR="00201B95" w:rsidRDefault="00201B95" w:rsidP="00F4748F">
      <w:pPr>
        <w:spacing w:after="0"/>
        <w:ind w:left="-28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D4A0D">
        <w:rPr>
          <w:rFonts w:ascii="Times New Roman" w:hAnsi="Times New Roman"/>
          <w:bCs/>
          <w:iCs/>
          <w:sz w:val="28"/>
          <w:szCs w:val="28"/>
        </w:rPr>
        <w:t xml:space="preserve">II блок «Выпускник получит возможность научиться» </w:t>
      </w:r>
      <w:r w:rsidRPr="00CD4A0D">
        <w:rPr>
          <w:rFonts w:ascii="Times New Roman" w:hAnsi="Times New Roman"/>
          <w:sz w:val="28"/>
          <w:szCs w:val="28"/>
        </w:rPr>
        <w:t xml:space="preserve">отражает планируемые результаты, характеризующие учебные действия в отношении знаний, умений, навыков, расширяющих и углубляющих опорную систему и выступающих как пропедевтика по развитию интересов и способностей учащихся в пределах зоны ближайшего развития. Достижения планируемых результатов, отнесенных к данному блоку, </w:t>
      </w:r>
      <w:r w:rsidRPr="00CD4A0D">
        <w:rPr>
          <w:rFonts w:ascii="Times New Roman" w:hAnsi="Times New Roman"/>
          <w:i/>
          <w:iCs/>
          <w:sz w:val="28"/>
          <w:szCs w:val="28"/>
        </w:rPr>
        <w:t>не является предметом итоговой оценки</w:t>
      </w:r>
      <w:r w:rsidRPr="00CD4A0D">
        <w:rPr>
          <w:rFonts w:ascii="Times New Roman" w:hAnsi="Times New Roman"/>
          <w:sz w:val="28"/>
          <w:szCs w:val="28"/>
        </w:rPr>
        <w:t>. Это не умаляет их роли в оценке образовательных учреждений с точки зрения качества предоставляемых образовательных услуг, гарантированных ФГОС НОО, и значимости для формирования личностных и метапредметных результатов.</w:t>
      </w:r>
    </w:p>
    <w:p w:rsidR="006739D3" w:rsidRPr="00CD4A0D" w:rsidRDefault="006739D3" w:rsidP="00F4748F">
      <w:pPr>
        <w:tabs>
          <w:tab w:val="left" w:leader="dot" w:pos="9360"/>
        </w:tabs>
        <w:autoSpaceDE w:val="0"/>
        <w:spacing w:after="0"/>
        <w:ind w:left="-284" w:firstLine="709"/>
        <w:jc w:val="both"/>
        <w:rPr>
          <w:rFonts w:ascii="Times New Roman" w:eastAsia="Times New Roman CYR" w:hAnsi="Times New Roman" w:cs="Times New Roman"/>
          <w:bCs/>
          <w:sz w:val="28"/>
          <w:szCs w:val="28"/>
        </w:rPr>
      </w:pPr>
      <w:r w:rsidRPr="006739D3">
        <w:rPr>
          <w:rFonts w:ascii="Times New Roman" w:eastAsia="Times New Roman CYR" w:hAnsi="Times New Roman" w:cs="Times New Roman"/>
          <w:bCs/>
          <w:sz w:val="28"/>
          <w:szCs w:val="28"/>
        </w:rPr>
        <w:t>В первый год обучения дети предположительно должны усвоить до 150 активно употребляемых слов и 100 слов иметь в пассивном лексическом запасе.</w:t>
      </w:r>
    </w:p>
    <w:p w:rsidR="006739D3" w:rsidRPr="00CD4A0D" w:rsidRDefault="006739D3" w:rsidP="00F4748F">
      <w:pPr>
        <w:spacing w:after="0"/>
        <w:ind w:left="-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201B95" w:rsidRPr="00CD4A0D" w:rsidRDefault="00201B95" w:rsidP="00F4748F">
      <w:pPr>
        <w:spacing w:after="0" w:line="240" w:lineRule="auto"/>
        <w:ind w:left="-284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8C33B9" w:rsidRPr="00CD4A0D" w:rsidRDefault="008C33B9" w:rsidP="00F4748F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3B9" w:rsidRPr="00CD4A0D" w:rsidRDefault="008C33B9" w:rsidP="00F4748F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F08" w:rsidRDefault="00CE2F08" w:rsidP="00F4748F">
      <w:pPr>
        <w:ind w:left="-284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</w:p>
    <w:p w:rsidR="00480ECF" w:rsidRDefault="00480ECF" w:rsidP="00F4748F">
      <w:pPr>
        <w:ind w:left="-284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sectPr w:rsidR="00480ECF" w:rsidSect="0029245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849" w:right="1134" w:bottom="1701" w:left="709" w:header="709" w:footer="709" w:gutter="0"/>
          <w:cols w:space="708"/>
          <w:docGrid w:linePitch="360"/>
        </w:sectPr>
      </w:pPr>
    </w:p>
    <w:p w:rsidR="004571EC" w:rsidRPr="003A1A21" w:rsidRDefault="004571EC" w:rsidP="00480E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A1A21">
        <w:rPr>
          <w:rFonts w:ascii="Times New Roman" w:hAnsi="Times New Roman" w:cs="Times New Roman"/>
          <w:b/>
          <w:sz w:val="32"/>
          <w:szCs w:val="32"/>
        </w:rPr>
        <w:lastRenderedPageBreak/>
        <w:t>Содержание учебного предмета</w:t>
      </w:r>
    </w:p>
    <w:p w:rsidR="00480ECF" w:rsidRPr="00D73E07" w:rsidRDefault="00480ECF" w:rsidP="00480E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410"/>
        <w:gridCol w:w="4110"/>
        <w:gridCol w:w="3402"/>
        <w:gridCol w:w="3905"/>
      </w:tblGrid>
      <w:tr w:rsidR="00480ECF" w:rsidRPr="00D14CFC" w:rsidTr="00A06BEE">
        <w:tc>
          <w:tcPr>
            <w:tcW w:w="959" w:type="dxa"/>
          </w:tcPr>
          <w:p w:rsidR="00480ECF" w:rsidRPr="00D14CFC" w:rsidRDefault="00480ECF" w:rsidP="00480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4CF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gramStart"/>
            <w:r w:rsidRPr="00D14CF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D14CFC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410" w:type="dxa"/>
          </w:tcPr>
          <w:p w:rsidR="00480ECF" w:rsidRPr="00D14CFC" w:rsidRDefault="00480ECF" w:rsidP="00480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4CF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</w:t>
            </w:r>
          </w:p>
        </w:tc>
        <w:tc>
          <w:tcPr>
            <w:tcW w:w="4110" w:type="dxa"/>
          </w:tcPr>
          <w:p w:rsidR="00480ECF" w:rsidRPr="00D14CFC" w:rsidRDefault="00480ECF" w:rsidP="00480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 изучения учебной дисциплины</w:t>
            </w:r>
          </w:p>
        </w:tc>
        <w:tc>
          <w:tcPr>
            <w:tcW w:w="3402" w:type="dxa"/>
          </w:tcPr>
          <w:p w:rsidR="00480ECF" w:rsidRPr="00D14CFC" w:rsidRDefault="00480ECF" w:rsidP="00480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4CFC">
              <w:rPr>
                <w:rFonts w:ascii="Times New Roman" w:hAnsi="Times New Roman" w:cs="Times New Roman"/>
                <w:b/>
                <w:sz w:val="28"/>
                <w:szCs w:val="28"/>
              </w:rPr>
              <w:t>Лексический материал</w:t>
            </w:r>
          </w:p>
        </w:tc>
        <w:tc>
          <w:tcPr>
            <w:tcW w:w="3905" w:type="dxa"/>
          </w:tcPr>
          <w:p w:rsidR="00480ECF" w:rsidRPr="00D14CFC" w:rsidRDefault="00480ECF" w:rsidP="00480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4CFC">
              <w:rPr>
                <w:rFonts w:ascii="Times New Roman" w:hAnsi="Times New Roman" w:cs="Times New Roman"/>
                <w:b/>
                <w:sz w:val="28"/>
                <w:szCs w:val="28"/>
              </w:rPr>
              <w:t>Речевые образцы</w:t>
            </w:r>
          </w:p>
        </w:tc>
      </w:tr>
      <w:tr w:rsidR="00480ECF" w:rsidTr="00A06BEE">
        <w:tc>
          <w:tcPr>
            <w:tcW w:w="959" w:type="dxa"/>
          </w:tcPr>
          <w:p w:rsidR="00480ECF" w:rsidRDefault="00480ECF" w:rsidP="00480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480ECF" w:rsidRDefault="00480ECF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Фкя-фкянь мархта содамась (Мы знакомимся).</w:t>
            </w:r>
          </w:p>
        </w:tc>
        <w:tc>
          <w:tcPr>
            <w:tcW w:w="4110" w:type="dxa"/>
          </w:tcPr>
          <w:p w:rsidR="00480ECF" w:rsidRDefault="00480ECF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слова приветствия и прощания на мокшанском языке. Уметь здороваться и прощаться по-мокшански. Составлять диалог по теме «Знакомство». Употреблять в речи личные местоимения мон, тон, сон, минь, тинь, синь, указательное местоимение тя. Уметь говорить: тя стирня, тя цераня, нят шабат.</w:t>
            </w:r>
          </w:p>
        </w:tc>
        <w:tc>
          <w:tcPr>
            <w:tcW w:w="3402" w:type="dxa"/>
          </w:tcPr>
          <w:p w:rsidR="00480ECF" w:rsidRPr="002D4E86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Шумбрат, шумбратада, стирня, цёраня, шаба (идь), мон, тон, сон, тя.</w:t>
            </w:r>
          </w:p>
          <w:p w:rsidR="00480ECF" w:rsidRDefault="00480ECF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Кие</w:t>
            </w:r>
            <w:proofErr w:type="gramEnd"/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? Кит?</w:t>
            </w:r>
          </w:p>
        </w:tc>
        <w:tc>
          <w:tcPr>
            <w:tcW w:w="3905" w:type="dxa"/>
          </w:tcPr>
          <w:p w:rsidR="00480ECF" w:rsidRPr="002D4E86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Шумбрат, Ваня.</w:t>
            </w:r>
          </w:p>
          <w:p w:rsidR="00480ECF" w:rsidRPr="002D4E86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Шумбратада, шабат.</w:t>
            </w:r>
          </w:p>
          <w:p w:rsidR="00480ECF" w:rsidRPr="002D4E86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Кода тонь лемце? Монь лемозе Саша.</w:t>
            </w:r>
          </w:p>
          <w:p w:rsidR="00480ECF" w:rsidRPr="002D4E86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Тя стирня? – Да, тя стирня. Тя шаба? – Да, тя шаба. Тя </w:t>
            </w:r>
            <w:proofErr w:type="gramStart"/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кие</w:t>
            </w:r>
            <w:proofErr w:type="gramEnd"/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? – Тя цёраня. Нят кит? – Шабат.</w:t>
            </w:r>
          </w:p>
          <w:p w:rsidR="00480ECF" w:rsidRDefault="00480ECF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Тя </w:t>
            </w:r>
            <w:proofErr w:type="gramStart"/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кие</w:t>
            </w:r>
            <w:proofErr w:type="gramEnd"/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? – Тя мон. Тя тон? – Да, тя тон.</w:t>
            </w:r>
          </w:p>
        </w:tc>
      </w:tr>
      <w:tr w:rsidR="00480ECF" w:rsidTr="00A06BEE">
        <w:tc>
          <w:tcPr>
            <w:tcW w:w="959" w:type="dxa"/>
          </w:tcPr>
          <w:p w:rsidR="00480ECF" w:rsidRDefault="00480ECF" w:rsidP="00480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:rsidR="00480ECF" w:rsidRDefault="00480ECF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Монь семьязе (Моя семья).</w:t>
            </w:r>
          </w:p>
        </w:tc>
        <w:tc>
          <w:tcPr>
            <w:tcW w:w="4110" w:type="dxa"/>
          </w:tcPr>
          <w:p w:rsidR="00480ECF" w:rsidRDefault="00480ECF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по-мокшански названия членов семьи, уметь обращаться к членам семьи по-мокшански.</w:t>
            </w:r>
          </w:p>
        </w:tc>
        <w:tc>
          <w:tcPr>
            <w:tcW w:w="3402" w:type="dxa"/>
          </w:tcPr>
          <w:p w:rsidR="00480ECF" w:rsidRPr="002D4E86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Тядя, аля, сазор,</w:t>
            </w:r>
            <w:r w:rsidR="00BC6AB9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 брат,</w:t>
            </w:r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 ака, атя, баба.</w:t>
            </w:r>
          </w:p>
          <w:p w:rsidR="00480ECF" w:rsidRPr="002D4E86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Тядяй, аляй, акай, атяй.</w:t>
            </w:r>
          </w:p>
          <w:p w:rsidR="00480ECF" w:rsidRDefault="00480ECF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Нят.</w:t>
            </w:r>
          </w:p>
        </w:tc>
        <w:tc>
          <w:tcPr>
            <w:tcW w:w="3905" w:type="dxa"/>
          </w:tcPr>
          <w:p w:rsidR="00480ECF" w:rsidRPr="002D4E86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Тя тядя. Тя ака. Тя аля? – Да, </w:t>
            </w:r>
            <w:r w:rsidR="00D94234">
              <w:rPr>
                <w:rFonts w:ascii="Times New Roman" w:eastAsia="Times New Roman CYR" w:hAnsi="Times New Roman"/>
                <w:bCs/>
                <w:sz w:val="28"/>
                <w:szCs w:val="28"/>
              </w:rPr>
              <w:t>тя аля. Нят итть? – Да, нят шабат</w:t>
            </w:r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.</w:t>
            </w:r>
          </w:p>
          <w:p w:rsidR="00480ECF" w:rsidRPr="002D4E86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Шумбрат, тядяй.</w:t>
            </w:r>
          </w:p>
          <w:p w:rsidR="00480ECF" w:rsidRPr="002D4E86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Шумбрат, аляй.</w:t>
            </w:r>
          </w:p>
          <w:p w:rsidR="00480ECF" w:rsidRDefault="00480ECF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Нят алят? – Д</w:t>
            </w:r>
            <w:r w:rsidR="00D94234">
              <w:rPr>
                <w:rFonts w:ascii="Times New Roman" w:eastAsia="Times New Roman CYR" w:hAnsi="Times New Roman"/>
                <w:bCs/>
                <w:sz w:val="28"/>
                <w:szCs w:val="28"/>
              </w:rPr>
              <w:t>а, нят алят. Нят кит? – Нят шабат</w:t>
            </w:r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.</w:t>
            </w:r>
          </w:p>
        </w:tc>
      </w:tr>
      <w:tr w:rsidR="00480ECF" w:rsidTr="00A06BEE">
        <w:tc>
          <w:tcPr>
            <w:tcW w:w="959" w:type="dxa"/>
          </w:tcPr>
          <w:p w:rsidR="00480ECF" w:rsidRDefault="00480ECF" w:rsidP="00480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10" w:type="dxa"/>
          </w:tcPr>
          <w:p w:rsidR="00480ECF" w:rsidRDefault="00CE2F08" w:rsidP="00CE2F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Монь налхкшене</w:t>
            </w:r>
            <w:r w:rsidR="00480EC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Мои</w:t>
            </w:r>
            <w:r w:rsidR="00480ECF">
              <w:rPr>
                <w:rFonts w:ascii="Times New Roman" w:hAnsi="Times New Roman" w:cs="Times New Roman"/>
                <w:sz w:val="28"/>
                <w:szCs w:val="28"/>
              </w:rPr>
              <w:t xml:space="preserve"> игрушки).</w:t>
            </w:r>
          </w:p>
        </w:tc>
        <w:tc>
          <w:tcPr>
            <w:tcW w:w="4110" w:type="dxa"/>
          </w:tcPr>
          <w:p w:rsidR="00480ECF" w:rsidRDefault="00480ECF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Знать названия игрушек по-мокшански. Применять на практике существительные с уменьшительно-ласкательными суффиксами. Знать употребление существительных в единственном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множественном числе. Отвечать на вопросы мезе? месть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?.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 в речи прилагательные оцю, ёмла.</w:t>
            </w:r>
          </w:p>
        </w:tc>
        <w:tc>
          <w:tcPr>
            <w:tcW w:w="3402" w:type="dxa"/>
          </w:tcPr>
          <w:p w:rsidR="00480ECF" w:rsidRPr="002D4E86" w:rsidRDefault="00B60484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lastRenderedPageBreak/>
              <w:t>Нумол, нумолня, офта, офтоня, к</w:t>
            </w:r>
            <w:r w:rsidR="00480ECF"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елазь, келаськя, ур, урня, топа, топоня, няка, няканя, шеер, шеерня, ката, катаня, пине, пиненя.</w:t>
            </w:r>
          </w:p>
          <w:p w:rsidR="00480ECF" w:rsidRPr="002D4E86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Нумол-нумолхт, топоня-</w:t>
            </w:r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lastRenderedPageBreak/>
              <w:t>топонят, няка-някат.</w:t>
            </w:r>
          </w:p>
          <w:p w:rsidR="00480ECF" w:rsidRPr="002D4E86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proofErr w:type="gramStart"/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Кие</w:t>
            </w:r>
            <w:proofErr w:type="gramEnd"/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? Кит?</w:t>
            </w:r>
          </w:p>
          <w:p w:rsidR="00480ECF" w:rsidRPr="002D4E86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Мезе? Месть? </w:t>
            </w:r>
          </w:p>
          <w:p w:rsidR="00480ECF" w:rsidRDefault="00480ECF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Оцю, ёмла.</w:t>
            </w:r>
          </w:p>
        </w:tc>
        <w:tc>
          <w:tcPr>
            <w:tcW w:w="3905" w:type="dxa"/>
          </w:tcPr>
          <w:p w:rsidR="00480ECF" w:rsidRPr="002D4E86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lastRenderedPageBreak/>
              <w:t xml:space="preserve">Тя </w:t>
            </w:r>
            <w:proofErr w:type="gramStart"/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кие</w:t>
            </w:r>
            <w:proofErr w:type="gramEnd"/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? – Тя нумолня.</w:t>
            </w:r>
          </w:p>
          <w:p w:rsidR="00480ECF" w:rsidRPr="002D4E86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Тя мезе? – Тя лопа.</w:t>
            </w:r>
          </w:p>
          <w:p w:rsidR="00480ECF" w:rsidRPr="002D4E86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Нят месть? – нят лопат.</w:t>
            </w:r>
          </w:p>
          <w:p w:rsidR="00480ECF" w:rsidRDefault="00480ECF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E86">
              <w:rPr>
                <w:rFonts w:ascii="Times New Roman" w:eastAsia="Times New Roman CYR" w:hAnsi="Times New Roman"/>
                <w:bCs/>
                <w:sz w:val="28"/>
                <w:szCs w:val="28"/>
              </w:rPr>
              <w:t>Офтсь оцю. Шеернясь ёмла.</w:t>
            </w:r>
          </w:p>
        </w:tc>
      </w:tr>
      <w:tr w:rsidR="00480ECF" w:rsidTr="00A06BEE">
        <w:tc>
          <w:tcPr>
            <w:tcW w:w="959" w:type="dxa"/>
          </w:tcPr>
          <w:p w:rsidR="00480ECF" w:rsidRDefault="00480ECF" w:rsidP="00480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410" w:type="dxa"/>
          </w:tcPr>
          <w:p w:rsidR="00480ECF" w:rsidRDefault="00480ECF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Школаса (В школе).</w:t>
            </w:r>
          </w:p>
        </w:tc>
        <w:tc>
          <w:tcPr>
            <w:tcW w:w="4110" w:type="dxa"/>
          </w:tcPr>
          <w:p w:rsidR="00480ECF" w:rsidRDefault="00480ECF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рассказать о школе, употребив в рассказе прилагательные ёмла, оцю; ташта, од. Понимать и употреблять в речи значение повелительного и побудительного наклонений.</w:t>
            </w:r>
          </w:p>
        </w:tc>
        <w:tc>
          <w:tcPr>
            <w:tcW w:w="3402" w:type="dxa"/>
          </w:tcPr>
          <w:p w:rsidR="00480ECF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Од, ташта.</w:t>
            </w:r>
          </w:p>
          <w:p w:rsidR="00480ECF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Стяк – стяда, озак – озада, листь – сувак, лиседа – сувада.</w:t>
            </w:r>
          </w:p>
          <w:p w:rsidR="00480ECF" w:rsidRPr="004234BA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Ули, аш (аяш)</w:t>
            </w:r>
          </w:p>
        </w:tc>
        <w:tc>
          <w:tcPr>
            <w:tcW w:w="3905" w:type="dxa"/>
          </w:tcPr>
          <w:p w:rsidR="00480ECF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Школась од. Школась оцю.</w:t>
            </w:r>
          </w:p>
          <w:p w:rsidR="00480ECF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Тя ученик? – Да, тя ученик. Кода сонь лемоц?! – Лемоц Николай Петрович.</w:t>
            </w:r>
          </w:p>
          <w:p w:rsidR="00480ECF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Монь ули тетрадезе.</w:t>
            </w:r>
          </w:p>
          <w:p w:rsidR="00480ECF" w:rsidRPr="002D4E86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Монь ули ручказе.</w:t>
            </w:r>
          </w:p>
        </w:tc>
      </w:tr>
      <w:tr w:rsidR="00480ECF" w:rsidTr="00A06BEE">
        <w:tc>
          <w:tcPr>
            <w:tcW w:w="959" w:type="dxa"/>
          </w:tcPr>
          <w:p w:rsidR="00480ECF" w:rsidRDefault="00480ECF" w:rsidP="00480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10" w:type="dxa"/>
          </w:tcPr>
          <w:p w:rsidR="00480ECF" w:rsidRDefault="00CE2F08" w:rsidP="00CE2F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80ECF">
              <w:rPr>
                <w:rFonts w:ascii="Times New Roman" w:hAnsi="Times New Roman" w:cs="Times New Roman"/>
                <w:sz w:val="28"/>
                <w:szCs w:val="28"/>
              </w:rPr>
              <w:t>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80EC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80ECF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80ECF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4110" w:type="dxa"/>
          </w:tcPr>
          <w:p w:rsidR="00480ECF" w:rsidRDefault="00480ECF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Усвоить прилагательные оцю, валда, лямбе, ару, штаф. Единственное и множественное число существительных. Понимать и выполнять действия: сёлк кенкшть, панчк вальмять, сак сей, сада сей.</w:t>
            </w:r>
          </w:p>
        </w:tc>
        <w:tc>
          <w:tcPr>
            <w:tcW w:w="3402" w:type="dxa"/>
          </w:tcPr>
          <w:p w:rsidR="00480ECF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Оцю, валда, лямбе, ару, штаф, ручка, тетрадь, пур, карандаш.</w:t>
            </w:r>
          </w:p>
          <w:p w:rsidR="00480ECF" w:rsidRPr="002D4E86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Кулхцондомс, сёрмадомс, морафтомс, панжемс, селгомс.</w:t>
            </w:r>
          </w:p>
        </w:tc>
        <w:tc>
          <w:tcPr>
            <w:tcW w:w="3905" w:type="dxa"/>
          </w:tcPr>
          <w:p w:rsidR="00480ECF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Мон сёрмадан. Тон сермадат</w:t>
            </w:r>
            <w:proofErr w:type="gramStart"/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он сёрмады.</w:t>
            </w:r>
          </w:p>
          <w:p w:rsidR="00480ECF" w:rsidRPr="002D4E86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Сёлк кенкшть, панчк вальмять, сак сей, сада сей.</w:t>
            </w:r>
          </w:p>
        </w:tc>
      </w:tr>
      <w:tr w:rsidR="00480ECF" w:rsidTr="00A06BEE">
        <w:tc>
          <w:tcPr>
            <w:tcW w:w="959" w:type="dxa"/>
          </w:tcPr>
          <w:p w:rsidR="00480ECF" w:rsidRDefault="00480ECF" w:rsidP="00480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10" w:type="dxa"/>
          </w:tcPr>
          <w:p w:rsidR="00480ECF" w:rsidRDefault="00480ECF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Сексесь (Осень).</w:t>
            </w:r>
          </w:p>
        </w:tc>
        <w:tc>
          <w:tcPr>
            <w:tcW w:w="4110" w:type="dxa"/>
          </w:tcPr>
          <w:p w:rsidR="00480ECF" w:rsidRDefault="00480ECF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мокшанские приметы об осени. Усвоить частицы да, аф (аяф). Знать прилагательные, обозначающие цвета.</w:t>
            </w:r>
          </w:p>
        </w:tc>
        <w:tc>
          <w:tcPr>
            <w:tcW w:w="3402" w:type="dxa"/>
          </w:tcPr>
          <w:p w:rsidR="00480ECF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Мода, менель, пизем, </w:t>
            </w:r>
            <w:proofErr w:type="gramStart"/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сексе</w:t>
            </w:r>
            <w:proofErr w:type="gramEnd"/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, ърдаз, лопа, нармонь.</w:t>
            </w:r>
          </w:p>
          <w:p w:rsidR="00480ECF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Самс, тумс, молемс.</w:t>
            </w:r>
          </w:p>
          <w:p w:rsidR="00480ECF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Акша, равжа, сенем, сянгяря, якстерь, тюжя.</w:t>
            </w:r>
          </w:p>
          <w:p w:rsidR="00480ECF" w:rsidRPr="002D4E86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Да, аф (аяф).</w:t>
            </w:r>
          </w:p>
        </w:tc>
        <w:tc>
          <w:tcPr>
            <w:tcW w:w="3905" w:type="dxa"/>
          </w:tcPr>
          <w:p w:rsidR="00480ECF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Тя тон? – Да, тя мон. Тя сон? – Аф, тя мон.</w:t>
            </w:r>
          </w:p>
          <w:p w:rsidR="00480ECF" w:rsidRPr="002D4E86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Мон молян. Тон молят. Сон моли. Лопась тюжя. Менельсь сенем. Модась равжа. Сась сексесь. Моли пизем. Нармоттне тусть. Тядязе кочкай марьхть. Мон шувондан мода.</w:t>
            </w:r>
          </w:p>
        </w:tc>
      </w:tr>
      <w:tr w:rsidR="00480ECF" w:rsidTr="00A06BEE">
        <w:tc>
          <w:tcPr>
            <w:tcW w:w="959" w:type="dxa"/>
          </w:tcPr>
          <w:p w:rsidR="00480ECF" w:rsidRDefault="00480ECF" w:rsidP="00480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410" w:type="dxa"/>
          </w:tcPr>
          <w:p w:rsidR="00480ECF" w:rsidRDefault="002C371F" w:rsidP="00CE2F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Перень сёрот</w:t>
            </w:r>
            <w:r w:rsidR="00480ECF">
              <w:rPr>
                <w:rFonts w:ascii="Times New Roman" w:hAnsi="Times New Roman" w:cs="Times New Roman"/>
                <w:sz w:val="28"/>
                <w:szCs w:val="28"/>
              </w:rPr>
              <w:t xml:space="preserve"> (Овощи и фрукты).</w:t>
            </w:r>
          </w:p>
        </w:tc>
        <w:tc>
          <w:tcPr>
            <w:tcW w:w="4110" w:type="dxa"/>
          </w:tcPr>
          <w:p w:rsidR="00480ECF" w:rsidRDefault="00480ECF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Усвоить значение овощей и фруктов, прилагательных ламбама, танцти, керы. Уметь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отвечать на вопрос кодама? </w:t>
            </w:r>
          </w:p>
        </w:tc>
        <w:tc>
          <w:tcPr>
            <w:tcW w:w="3402" w:type="dxa"/>
          </w:tcPr>
          <w:p w:rsidR="00480ECF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lastRenderedPageBreak/>
              <w:t xml:space="preserve">Куяр, помидора, капста, модамарь, тикла, марь, груша, вишня, слива. </w:t>
            </w:r>
          </w:p>
          <w:p w:rsidR="00480ECF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lastRenderedPageBreak/>
              <w:t>Ламбама, танцти, керы.</w:t>
            </w:r>
          </w:p>
          <w:p w:rsidR="00480ECF" w:rsidRPr="002D4E86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Кодама?</w:t>
            </w:r>
          </w:p>
        </w:tc>
        <w:tc>
          <w:tcPr>
            <w:tcW w:w="3905" w:type="dxa"/>
          </w:tcPr>
          <w:p w:rsidR="00480ECF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lastRenderedPageBreak/>
              <w:t>Марьсь кодама? – марьсь якстерь. Марьсь танцти.</w:t>
            </w:r>
          </w:p>
          <w:p w:rsidR="00480ECF" w:rsidRPr="002D4E86" w:rsidRDefault="00480ECF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Куярсь сянгяря. Вишнясь </w:t>
            </w: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lastRenderedPageBreak/>
              <w:t>ламбама. Лопась тюжя. Капстась оцю. Менельсь сенем. Сась сёксесь. Моли пизем.</w:t>
            </w:r>
          </w:p>
        </w:tc>
      </w:tr>
      <w:tr w:rsidR="00E76DD1" w:rsidTr="00A06BEE">
        <w:tc>
          <w:tcPr>
            <w:tcW w:w="959" w:type="dxa"/>
          </w:tcPr>
          <w:p w:rsidR="00E76DD1" w:rsidRDefault="00BC7EFF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E76D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E76DD1" w:rsidRDefault="00E76DD1" w:rsidP="009F17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Тялось (Зима).</w:t>
            </w:r>
          </w:p>
        </w:tc>
        <w:tc>
          <w:tcPr>
            <w:tcW w:w="4110" w:type="dxa"/>
          </w:tcPr>
          <w:p w:rsidR="00E76DD1" w:rsidRDefault="00E76DD1" w:rsidP="009F17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Знать мокшанские приметы о зиме. Использовать в речи существительные тяла, якшама, лов,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эй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варма, сокст, нурдонят. Понимать и выполнять действия: щак пальтацень, щасть пальтантень, путк вазцень, мольхтяма ульцяв.</w:t>
            </w:r>
          </w:p>
        </w:tc>
        <w:tc>
          <w:tcPr>
            <w:tcW w:w="3402" w:type="dxa"/>
          </w:tcPr>
          <w:p w:rsidR="00E76DD1" w:rsidRDefault="00E76DD1" w:rsidP="009F17DE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Тяла, якшама, лов, </w:t>
            </w:r>
            <w:proofErr w:type="gramStart"/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эй</w:t>
            </w:r>
            <w:proofErr w:type="gramEnd"/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, варма, конькат, сокст, нурдонят.</w:t>
            </w:r>
          </w:p>
          <w:p w:rsidR="00E76DD1" w:rsidRDefault="00E76DD1" w:rsidP="009F17DE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Курькснемс, налхксемс.</w:t>
            </w:r>
          </w:p>
          <w:p w:rsidR="00E76DD1" w:rsidRPr="002D4E86" w:rsidRDefault="00E76DD1" w:rsidP="009F17DE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</w:p>
        </w:tc>
        <w:tc>
          <w:tcPr>
            <w:tcW w:w="3905" w:type="dxa"/>
          </w:tcPr>
          <w:p w:rsidR="00E76DD1" w:rsidRDefault="00E76DD1" w:rsidP="009F17DE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Тя лов. Ловсь кодама? – Ловсь акша. Тялонда якшама? – Да, тялонда якшама. Мон курькснян конькаса. Тон ардат нурдоняса.</w:t>
            </w:r>
          </w:p>
          <w:p w:rsidR="00E76DD1" w:rsidRPr="002D4E86" w:rsidRDefault="00E76DD1" w:rsidP="009F17DE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Щак пальтацень, щасть пальтантень, путк вазцень, мольхтяма ульцяв.</w:t>
            </w:r>
          </w:p>
        </w:tc>
      </w:tr>
      <w:tr w:rsidR="00E76DD1" w:rsidTr="00A06BEE">
        <w:tc>
          <w:tcPr>
            <w:tcW w:w="959" w:type="dxa"/>
          </w:tcPr>
          <w:p w:rsidR="00E76DD1" w:rsidRDefault="00BC7EFF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76DD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410" w:type="dxa"/>
          </w:tcPr>
          <w:p w:rsidR="00E76DD1" w:rsidRDefault="00E76DD1" w:rsidP="009F17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 кизось (Новый год).</w:t>
            </w:r>
          </w:p>
        </w:tc>
        <w:tc>
          <w:tcPr>
            <w:tcW w:w="4110" w:type="dxa"/>
          </w:tcPr>
          <w:p w:rsidR="00E76DD1" w:rsidRDefault="00E76DD1" w:rsidP="009F17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наизусть стихи и поздравления с Новым Годом. Понимать значение слов: Ловонь баба, Ловонь атя, Ловонь стирня, кузня,  налкшт. Значение глаголов: морамс, кштимс, азондомс. Уметь отвечать на вопросы месенди? месендихть?</w:t>
            </w:r>
          </w:p>
        </w:tc>
        <w:tc>
          <w:tcPr>
            <w:tcW w:w="3402" w:type="dxa"/>
          </w:tcPr>
          <w:p w:rsidR="00E76DD1" w:rsidRDefault="00E76DD1" w:rsidP="009F17DE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Ловонь баба, Ловонь атя, Ловонь стирня, кузня, налхкшт.</w:t>
            </w:r>
          </w:p>
          <w:p w:rsidR="00E76DD1" w:rsidRDefault="00E76DD1" w:rsidP="009F17DE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Морамс, кштимс, азондомс.</w:t>
            </w:r>
          </w:p>
          <w:p w:rsidR="00E76DD1" w:rsidRDefault="00E76DD1" w:rsidP="009F17DE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Минь, тинь, синь.</w:t>
            </w:r>
          </w:p>
          <w:p w:rsidR="00E76DD1" w:rsidRPr="002D4E86" w:rsidRDefault="00E76DD1" w:rsidP="009F17DE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Месенди? Месендихть?</w:t>
            </w:r>
          </w:p>
        </w:tc>
        <w:tc>
          <w:tcPr>
            <w:tcW w:w="3905" w:type="dxa"/>
          </w:tcPr>
          <w:p w:rsidR="00E76DD1" w:rsidRDefault="00E76DD1" w:rsidP="009F17DE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Мон моран. Тон морат. Сон морай. Сась Од кизось. Тя ловонь атясь. Тя ловонь стирнясь. Нят налхкшт. Синь мазыхть. Стирнясь кштий. Цёранясь морай. Мон офтонян. Мон нумолнян.</w:t>
            </w:r>
          </w:p>
          <w:p w:rsidR="00E76DD1" w:rsidRPr="002D4E86" w:rsidRDefault="00E76DD1" w:rsidP="009F17DE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Минь моратама. Тинь моратада. Синь морайхть.</w:t>
            </w:r>
          </w:p>
        </w:tc>
      </w:tr>
      <w:tr w:rsidR="00E76DD1" w:rsidTr="00A06BEE">
        <w:tc>
          <w:tcPr>
            <w:tcW w:w="959" w:type="dxa"/>
          </w:tcPr>
          <w:p w:rsidR="00E76DD1" w:rsidRDefault="00BC7EFF" w:rsidP="00480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76D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E76DD1" w:rsidRDefault="00E76DD1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Ломанць (Человек).</w:t>
            </w:r>
          </w:p>
        </w:tc>
        <w:tc>
          <w:tcPr>
            <w:tcW w:w="4110" w:type="dxa"/>
          </w:tcPr>
          <w:p w:rsidR="00E76DD1" w:rsidRDefault="00E76DD1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части тела человека на мокшанском языке. Понимать предложения: штайть кяттнень, нардак шамацень, повфтак нардамать.</w:t>
            </w:r>
          </w:p>
        </w:tc>
        <w:tc>
          <w:tcPr>
            <w:tcW w:w="3402" w:type="dxa"/>
          </w:tcPr>
          <w:p w:rsidR="00E76DD1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Пря, шама, пиле, курга, сельме, кядь, шалхка.</w:t>
            </w:r>
          </w:p>
          <w:p w:rsidR="00E76DD1" w:rsidRPr="002D4E86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Штамс, нардамс, повфтамс</w:t>
            </w:r>
          </w:p>
        </w:tc>
        <w:tc>
          <w:tcPr>
            <w:tcW w:w="3905" w:type="dxa"/>
          </w:tcPr>
          <w:p w:rsidR="00E76DD1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Мон штаяян куцю, Танясь нардай тарелка.</w:t>
            </w:r>
          </w:p>
          <w:p w:rsidR="00E76DD1" w:rsidRPr="002D4E86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Штайть кяттнень, нардак шамацень, повфтак нардамать.</w:t>
            </w:r>
          </w:p>
        </w:tc>
      </w:tr>
      <w:tr w:rsidR="00E76DD1" w:rsidTr="00A06BEE">
        <w:tc>
          <w:tcPr>
            <w:tcW w:w="959" w:type="dxa"/>
          </w:tcPr>
          <w:p w:rsidR="00E76DD1" w:rsidRDefault="00BC7EFF" w:rsidP="00480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76D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E76DD1" w:rsidRDefault="00E76DD1" w:rsidP="00D407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Мъзяра? (Сколько?)</w:t>
            </w:r>
          </w:p>
        </w:tc>
        <w:tc>
          <w:tcPr>
            <w:tcW w:w="4110" w:type="dxa"/>
          </w:tcPr>
          <w:p w:rsidR="00E76DD1" w:rsidRDefault="00E76DD1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Знать счёт от 1 до 10. Отвечать на вопрос мъзяра? Использовать в речи существительные: ярмак,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мишендись; глаголы: мимс, рамамс.</w:t>
            </w:r>
          </w:p>
        </w:tc>
        <w:tc>
          <w:tcPr>
            <w:tcW w:w="3402" w:type="dxa"/>
          </w:tcPr>
          <w:p w:rsidR="00E76DD1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lastRenderedPageBreak/>
              <w:t>Числительные от 1 до10.</w:t>
            </w:r>
          </w:p>
          <w:p w:rsidR="00E76DD1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Ярмак, мишендись.</w:t>
            </w:r>
          </w:p>
          <w:p w:rsidR="00E76DD1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Мъзяра?</w:t>
            </w:r>
          </w:p>
          <w:p w:rsidR="00E76DD1" w:rsidRPr="002D4E86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Мимс, рамамс.</w:t>
            </w:r>
          </w:p>
        </w:tc>
        <w:tc>
          <w:tcPr>
            <w:tcW w:w="3905" w:type="dxa"/>
          </w:tcPr>
          <w:p w:rsidR="00E76DD1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Мъзяра кизодот? – Сисем.</w:t>
            </w:r>
          </w:p>
          <w:p w:rsidR="00E76DD1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Мъзяра сурдот? – Кемонь.</w:t>
            </w:r>
          </w:p>
          <w:p w:rsidR="00E76DD1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Тон рамат конфеткат? – Раман. – Мъзяра рамат? </w:t>
            </w: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lastRenderedPageBreak/>
              <w:t>Кафкса. А тон рамат печеньят? – Аф раман.</w:t>
            </w:r>
          </w:p>
          <w:p w:rsidR="00E76DD1" w:rsidRPr="002D4E86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Нят ярмакт. Монь ули ярмакозе. Тя мишендись. Сон мишенди кши, лофца и ст. тов.</w:t>
            </w:r>
          </w:p>
        </w:tc>
      </w:tr>
      <w:tr w:rsidR="00E76DD1" w:rsidTr="00A06BEE">
        <w:tc>
          <w:tcPr>
            <w:tcW w:w="959" w:type="dxa"/>
          </w:tcPr>
          <w:p w:rsidR="00E76DD1" w:rsidRDefault="00BC7EFF" w:rsidP="00480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  <w:r w:rsidR="00E76DD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410" w:type="dxa"/>
          </w:tcPr>
          <w:p w:rsidR="00E76DD1" w:rsidRDefault="00E76DD1" w:rsidP="00D407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Ярхцамбяльсь и кядьгонятне (Пища и посуда).</w:t>
            </w:r>
          </w:p>
        </w:tc>
        <w:tc>
          <w:tcPr>
            <w:tcW w:w="4110" w:type="dxa"/>
          </w:tcPr>
          <w:p w:rsidR="00E76DD1" w:rsidRDefault="00E76DD1" w:rsidP="00B60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и употреблять в речи названия пищи и посуды по-мокшански.  Применять на практике глаголы настоящего времени с отрицанием «аф» и без него.</w:t>
            </w:r>
          </w:p>
        </w:tc>
        <w:tc>
          <w:tcPr>
            <w:tcW w:w="3402" w:type="dxa"/>
          </w:tcPr>
          <w:p w:rsidR="00E76DD1" w:rsidRDefault="00E76DD1" w:rsidP="00B60098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Кши, ведь, сал, лофца, </w:t>
            </w:r>
            <w:proofErr w:type="gramStart"/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ал</w:t>
            </w:r>
            <w:proofErr w:type="gramEnd"/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.</w:t>
            </w:r>
          </w:p>
          <w:p w:rsidR="00E76DD1" w:rsidRDefault="00E76DD1" w:rsidP="00B60098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Симомс, ярхцамс, эрямс.</w:t>
            </w:r>
          </w:p>
          <w:p w:rsidR="00E76DD1" w:rsidRDefault="00E76DD1" w:rsidP="00B60098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Аф.</w:t>
            </w:r>
          </w:p>
          <w:p w:rsidR="00E76DD1" w:rsidRPr="002D4E86" w:rsidRDefault="00E76DD1" w:rsidP="00B60098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Шаваня, куцю, тарелка, цянгоня.</w:t>
            </w:r>
          </w:p>
        </w:tc>
        <w:tc>
          <w:tcPr>
            <w:tcW w:w="3905" w:type="dxa"/>
          </w:tcPr>
          <w:p w:rsidR="00E76DD1" w:rsidRPr="002D4E86" w:rsidRDefault="00E76DD1" w:rsidP="00B60098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Мон симан. Мон аф симан. Мон симан ведьта. Мон ярхцан алда. Мон эрян Саранскяйса. Тон молят школав?</w:t>
            </w:r>
          </w:p>
        </w:tc>
      </w:tr>
      <w:tr w:rsidR="00E76DD1" w:rsidTr="00A06BEE">
        <w:tc>
          <w:tcPr>
            <w:tcW w:w="959" w:type="dxa"/>
          </w:tcPr>
          <w:p w:rsidR="00E76DD1" w:rsidRDefault="00E76DD1" w:rsidP="00480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410" w:type="dxa"/>
          </w:tcPr>
          <w:p w:rsidR="00E76DD1" w:rsidRDefault="00E76DD1" w:rsidP="00B60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Лангонь и пильгонь  щап (Одежда и обувь).</w:t>
            </w:r>
          </w:p>
        </w:tc>
        <w:tc>
          <w:tcPr>
            <w:tcW w:w="4110" w:type="dxa"/>
          </w:tcPr>
          <w:p w:rsidR="00E76DD1" w:rsidRDefault="00E76DD1" w:rsidP="00B60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название одежды и обуви на мокшанском языке. Уметь употреблять в речи глаголы щамс, каямс, рамамс. Понимать значение и употреблять на практике  притяжательные местоимения: монь, тонь, сонь, минь, тинь, синь.</w:t>
            </w:r>
          </w:p>
        </w:tc>
        <w:tc>
          <w:tcPr>
            <w:tcW w:w="3402" w:type="dxa"/>
          </w:tcPr>
          <w:p w:rsidR="00E76DD1" w:rsidRDefault="00E76DD1" w:rsidP="00B60098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Орня, кямот, вазь, панар, руця, варягат.</w:t>
            </w:r>
          </w:p>
          <w:p w:rsidR="00E76DD1" w:rsidRDefault="00E76DD1" w:rsidP="00B60098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Щамс, каямс, рамамс.</w:t>
            </w:r>
          </w:p>
          <w:p w:rsidR="00E76DD1" w:rsidRDefault="00E76DD1" w:rsidP="00B60098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Начка, коське.</w:t>
            </w:r>
          </w:p>
          <w:p w:rsidR="00E76DD1" w:rsidRPr="002D4E86" w:rsidRDefault="00E76DD1" w:rsidP="00B60098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Монь, тонь, сонь, минь, тинь, синь.</w:t>
            </w:r>
          </w:p>
        </w:tc>
        <w:tc>
          <w:tcPr>
            <w:tcW w:w="3905" w:type="dxa"/>
          </w:tcPr>
          <w:p w:rsidR="00E76DD1" w:rsidRPr="002D4E86" w:rsidRDefault="00E76DD1" w:rsidP="00B60098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Тя офтонясь монь. Тя тонь портфельце? – Монь. Синь морайхть? – Да, синь морайхть. Оля щай кямот. Миша щай пальта. Монь ули орнязе. Кямотне начкт. Панарсь коське.</w:t>
            </w:r>
          </w:p>
        </w:tc>
      </w:tr>
      <w:tr w:rsidR="00E76DD1" w:rsidTr="00A06BEE">
        <w:tc>
          <w:tcPr>
            <w:tcW w:w="959" w:type="dxa"/>
          </w:tcPr>
          <w:p w:rsidR="00E76DD1" w:rsidRDefault="00E76DD1" w:rsidP="00480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410" w:type="dxa"/>
          </w:tcPr>
          <w:p w:rsidR="00E76DD1" w:rsidRDefault="00E76DD1" w:rsidP="00B60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Кудонь жуватат (Домашние животные).</w:t>
            </w:r>
          </w:p>
        </w:tc>
        <w:tc>
          <w:tcPr>
            <w:tcW w:w="4110" w:type="dxa"/>
          </w:tcPr>
          <w:p w:rsidR="00E76DD1" w:rsidRDefault="00E76DD1" w:rsidP="00B60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и употреблять в  речи названия домашних животных и их детенышей.</w:t>
            </w:r>
          </w:p>
        </w:tc>
        <w:tc>
          <w:tcPr>
            <w:tcW w:w="3402" w:type="dxa"/>
          </w:tcPr>
          <w:p w:rsidR="00E76DD1" w:rsidRDefault="00E76DD1" w:rsidP="00B60098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Тракс, вазня, уча, вероскя, тува, пурьхцкя, каза, алаша, пине, бука.</w:t>
            </w:r>
          </w:p>
          <w:p w:rsidR="00E76DD1" w:rsidRPr="002D4E86" w:rsidRDefault="00E76DD1" w:rsidP="00B60098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Максомс, улемс, ваномс.</w:t>
            </w:r>
          </w:p>
        </w:tc>
        <w:tc>
          <w:tcPr>
            <w:tcW w:w="3905" w:type="dxa"/>
          </w:tcPr>
          <w:p w:rsidR="00E76DD1" w:rsidRPr="002D4E86" w:rsidRDefault="00E76DD1" w:rsidP="00B60098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Тракссь максы лофца. Алашать ули вашеняц. Пинесь ваны куд.</w:t>
            </w:r>
          </w:p>
        </w:tc>
      </w:tr>
      <w:tr w:rsidR="00E76DD1" w:rsidTr="00A06BEE">
        <w:tc>
          <w:tcPr>
            <w:tcW w:w="959" w:type="dxa"/>
          </w:tcPr>
          <w:p w:rsidR="00E76DD1" w:rsidRDefault="00E76DD1" w:rsidP="00480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410" w:type="dxa"/>
          </w:tcPr>
          <w:p w:rsidR="00E76DD1" w:rsidRDefault="00E76DD1" w:rsidP="00B60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Дикай жуватат (Дикие животные)</w:t>
            </w:r>
          </w:p>
        </w:tc>
        <w:tc>
          <w:tcPr>
            <w:tcW w:w="4110" w:type="dxa"/>
          </w:tcPr>
          <w:p w:rsidR="00E76DD1" w:rsidRDefault="00E76DD1" w:rsidP="00B60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и употреблять в  речи названия диких животных и их детенышей.</w:t>
            </w:r>
          </w:p>
        </w:tc>
        <w:tc>
          <w:tcPr>
            <w:tcW w:w="3402" w:type="dxa"/>
          </w:tcPr>
          <w:p w:rsidR="00E76DD1" w:rsidRDefault="00E76DD1" w:rsidP="00B60098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Офта, врьгаз, нумол, келазь, сеель, ур.</w:t>
            </w:r>
          </w:p>
          <w:p w:rsidR="00E76DD1" w:rsidRPr="002D4E86" w:rsidRDefault="00E76DD1" w:rsidP="00B60098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Комотнемс, якамс, удомс.</w:t>
            </w:r>
          </w:p>
        </w:tc>
        <w:tc>
          <w:tcPr>
            <w:tcW w:w="3905" w:type="dxa"/>
          </w:tcPr>
          <w:p w:rsidR="00E76DD1" w:rsidRDefault="00E76DD1" w:rsidP="00B60098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Урсь комотни. Офтсь тялонда уды.</w:t>
            </w:r>
          </w:p>
          <w:p w:rsidR="00E76DD1" w:rsidRPr="002D4E86" w:rsidRDefault="00E76DD1" w:rsidP="00B60098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Офтсь кизонда якай. Нумолсь арды. Върьгазсь эряй вирьса. Зверьхне эряйхть вирьса.</w:t>
            </w:r>
          </w:p>
        </w:tc>
      </w:tr>
      <w:tr w:rsidR="00E76DD1" w:rsidTr="00A06BEE">
        <w:tc>
          <w:tcPr>
            <w:tcW w:w="959" w:type="dxa"/>
          </w:tcPr>
          <w:p w:rsidR="00E76DD1" w:rsidRDefault="00E76DD1" w:rsidP="00480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410" w:type="dxa"/>
          </w:tcPr>
          <w:p w:rsidR="00E76DD1" w:rsidRDefault="00E76DD1" w:rsidP="00B60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Нармоттне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(Птицы).</w:t>
            </w:r>
          </w:p>
        </w:tc>
        <w:tc>
          <w:tcPr>
            <w:tcW w:w="4110" w:type="dxa"/>
          </w:tcPr>
          <w:p w:rsidR="00E76DD1" w:rsidRDefault="00E76DD1" w:rsidP="00B60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Знать названия домашних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диких птиц на мокшанском языке. Уметь отвечать на вопрос коста?</w:t>
            </w:r>
          </w:p>
        </w:tc>
        <w:tc>
          <w:tcPr>
            <w:tcW w:w="3402" w:type="dxa"/>
          </w:tcPr>
          <w:p w:rsidR="00E76DD1" w:rsidRDefault="00E76DD1" w:rsidP="00B60098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lastRenderedPageBreak/>
              <w:t xml:space="preserve">Сараз, маци, лефкскя, </w:t>
            </w: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lastRenderedPageBreak/>
              <w:t>ситявня, варси, сязьгата, шякшата.</w:t>
            </w:r>
          </w:p>
          <w:p w:rsidR="00E76DD1" w:rsidRDefault="00E76DD1" w:rsidP="00B60098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Лиемс, валгомс, самс.</w:t>
            </w:r>
          </w:p>
          <w:p w:rsidR="00E76DD1" w:rsidRPr="002D4E86" w:rsidRDefault="00E76DD1" w:rsidP="00B60098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Коста?</w:t>
            </w:r>
          </w:p>
        </w:tc>
        <w:tc>
          <w:tcPr>
            <w:tcW w:w="3905" w:type="dxa"/>
          </w:tcPr>
          <w:p w:rsidR="00E76DD1" w:rsidRPr="002D4E86" w:rsidRDefault="00E76DD1" w:rsidP="00B60098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lastRenderedPageBreak/>
              <w:t xml:space="preserve">Саразсь оцю. Лефкскясь ёмла. </w:t>
            </w: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lastRenderedPageBreak/>
              <w:t>Варсись лии. Саразсь валги. Шякшатась лийсь вирьста.</w:t>
            </w:r>
          </w:p>
        </w:tc>
      </w:tr>
      <w:tr w:rsidR="00E76DD1" w:rsidTr="00A06BEE">
        <w:tc>
          <w:tcPr>
            <w:tcW w:w="959" w:type="dxa"/>
          </w:tcPr>
          <w:p w:rsidR="00E76DD1" w:rsidRDefault="00E76DD1" w:rsidP="00D407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2410" w:type="dxa"/>
          </w:tcPr>
          <w:p w:rsidR="00E76DD1" w:rsidRDefault="00E76DD1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Перьфпяльсь (Мир вокруг нас).</w:t>
            </w:r>
          </w:p>
        </w:tc>
        <w:tc>
          <w:tcPr>
            <w:tcW w:w="4110" w:type="dxa"/>
          </w:tcPr>
          <w:p w:rsidR="00E76DD1" w:rsidRDefault="00E76DD1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Употреблять в речи и знать значение слов, обозначающих место действия: тяса, тоса, вага, нява, маласа, ичкозе. Уметь отвечать на вопрос коса?</w:t>
            </w:r>
          </w:p>
        </w:tc>
        <w:tc>
          <w:tcPr>
            <w:tcW w:w="3402" w:type="dxa"/>
          </w:tcPr>
          <w:p w:rsidR="00E76DD1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Ульця, куд, школа, ляй, вирь.</w:t>
            </w:r>
          </w:p>
          <w:p w:rsidR="00E76DD1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Мазы, кели, тяйняня.</w:t>
            </w:r>
          </w:p>
          <w:p w:rsidR="00E76DD1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Тоса, тяса, вага, нява, маласа, ичкозе.</w:t>
            </w:r>
          </w:p>
          <w:p w:rsidR="00E76DD1" w:rsidRPr="002D4E86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Коса?</w:t>
            </w:r>
          </w:p>
        </w:tc>
        <w:tc>
          <w:tcPr>
            <w:tcW w:w="3905" w:type="dxa"/>
          </w:tcPr>
          <w:p w:rsidR="00E76DD1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Коса стирнясь? – Стирнясь тяса. Коса цёранясь? – Цёранясь вага.</w:t>
            </w:r>
          </w:p>
          <w:p w:rsidR="00E76DD1" w:rsidRPr="002D4E86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Тя школа. Сон оцю. Тя куд. Сон ёмланя. Школась мазы. Ульцясь кели.</w:t>
            </w:r>
          </w:p>
        </w:tc>
      </w:tr>
      <w:tr w:rsidR="00E76DD1" w:rsidTr="00A06BEE">
        <w:tc>
          <w:tcPr>
            <w:tcW w:w="959" w:type="dxa"/>
          </w:tcPr>
          <w:p w:rsidR="00E76DD1" w:rsidRDefault="00E76DD1" w:rsidP="00480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410" w:type="dxa"/>
          </w:tcPr>
          <w:p w:rsidR="00E76DD1" w:rsidRDefault="00E76DD1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Ошсь и транспортсь (Город и транспорт).</w:t>
            </w:r>
          </w:p>
        </w:tc>
        <w:tc>
          <w:tcPr>
            <w:tcW w:w="4110" w:type="dxa"/>
          </w:tcPr>
          <w:p w:rsidR="00E76DD1" w:rsidRDefault="00E76DD1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название городов РМ, цвета светофора. Понимать и выполнять указания: лоткак, ватт инголи, мольхть салаваня и т. д.</w:t>
            </w:r>
          </w:p>
        </w:tc>
        <w:tc>
          <w:tcPr>
            <w:tcW w:w="3402" w:type="dxa"/>
          </w:tcPr>
          <w:p w:rsidR="00E76DD1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Машина, куд, завод, парк, музей, театр.</w:t>
            </w:r>
          </w:p>
          <w:p w:rsidR="00E76DD1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Ардомс, лоткамс.</w:t>
            </w:r>
          </w:p>
          <w:p w:rsidR="00E76DD1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Якстерь, тюжя, сянгяря.</w:t>
            </w:r>
          </w:p>
          <w:p w:rsidR="00E76DD1" w:rsidRPr="002D4E86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Лоткак, ватт инголи, молихть салаваня и с. </w:t>
            </w:r>
            <w:proofErr w:type="gramStart"/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т</w:t>
            </w:r>
            <w:proofErr w:type="gramEnd"/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3905" w:type="dxa"/>
          </w:tcPr>
          <w:p w:rsidR="00E76DD1" w:rsidRPr="002D4E86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Мон ардан. Шабась арды. Минь арттама. Машинась арды. Коля арды машинаса. Мон аф молян. Мон ванан инголи.</w:t>
            </w:r>
          </w:p>
        </w:tc>
      </w:tr>
      <w:tr w:rsidR="00E76DD1" w:rsidTr="00A06BEE">
        <w:tc>
          <w:tcPr>
            <w:tcW w:w="959" w:type="dxa"/>
          </w:tcPr>
          <w:p w:rsidR="00E76DD1" w:rsidRDefault="00E76DD1" w:rsidP="00480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410" w:type="dxa"/>
          </w:tcPr>
          <w:p w:rsidR="00E76DD1" w:rsidRDefault="00E76DD1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Недялянь шитне (Дни недели).</w:t>
            </w:r>
          </w:p>
        </w:tc>
        <w:tc>
          <w:tcPr>
            <w:tcW w:w="4110" w:type="dxa"/>
          </w:tcPr>
          <w:p w:rsidR="00E76DD1" w:rsidRDefault="00E76DD1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названия дней недели, усвоить слова: тячи, ванды, исяк, шобдава, обедста (шиньгучкать), илять, веть. Уметь отвечать на вопрос мъзярда?</w:t>
            </w:r>
          </w:p>
        </w:tc>
        <w:tc>
          <w:tcPr>
            <w:tcW w:w="3402" w:type="dxa"/>
          </w:tcPr>
          <w:p w:rsidR="00E76DD1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Понедельник (атяньжи), шавши, вержи, шуваланя, пяденця, ёткши, недляши.</w:t>
            </w:r>
          </w:p>
          <w:p w:rsidR="00E76DD1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Тячи, ванды, исяк, шобдава, обедста (шиньгучкать), илять, веть.</w:t>
            </w:r>
          </w:p>
          <w:p w:rsidR="00E76DD1" w:rsidRPr="002D4E86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Мъзярда?</w:t>
            </w:r>
          </w:p>
        </w:tc>
        <w:tc>
          <w:tcPr>
            <w:tcW w:w="3905" w:type="dxa"/>
          </w:tcPr>
          <w:p w:rsidR="00E76DD1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Тон молят школав? – Молян.</w:t>
            </w:r>
          </w:p>
          <w:p w:rsidR="00E76DD1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Мъзярда молят? – Шобдава.</w:t>
            </w:r>
          </w:p>
          <w:p w:rsidR="00E76DD1" w:rsidRPr="002D4E86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Мъзярда мадат?– И</w:t>
            </w:r>
            <w:r w:rsidRPr="00795C52">
              <w:rPr>
                <w:rFonts w:ascii="Times New Roman" w:eastAsia="Times New Roman CYR" w:hAnsi="Times New Roman"/>
                <w:bCs/>
                <w:sz w:val="28"/>
                <w:szCs w:val="28"/>
              </w:rPr>
              <w:t>лять</w:t>
            </w: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. </w:t>
            </w:r>
          </w:p>
        </w:tc>
      </w:tr>
      <w:tr w:rsidR="00E76DD1" w:rsidTr="00A06BEE">
        <w:tc>
          <w:tcPr>
            <w:tcW w:w="959" w:type="dxa"/>
          </w:tcPr>
          <w:p w:rsidR="00E76DD1" w:rsidRDefault="00E76DD1" w:rsidP="00480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410" w:type="dxa"/>
          </w:tcPr>
          <w:p w:rsidR="00E76DD1" w:rsidRDefault="00E76DD1" w:rsidP="00D407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Тундась и кизось (Весна,  лето).</w:t>
            </w:r>
          </w:p>
        </w:tc>
        <w:tc>
          <w:tcPr>
            <w:tcW w:w="4110" w:type="dxa"/>
          </w:tcPr>
          <w:p w:rsidR="00E76DD1" w:rsidRDefault="00E76DD1" w:rsidP="00480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названия времен года. Понимать предложения: мольхтяма ульцяв, щак курткацень, кундада кядьта.</w:t>
            </w:r>
          </w:p>
        </w:tc>
        <w:tc>
          <w:tcPr>
            <w:tcW w:w="3402" w:type="dxa"/>
          </w:tcPr>
          <w:p w:rsidR="00E76DD1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Киза, тяла, </w:t>
            </w:r>
            <w:proofErr w:type="gramStart"/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сёксе</w:t>
            </w:r>
            <w:proofErr w:type="gramEnd"/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, тунда.</w:t>
            </w:r>
          </w:p>
          <w:p w:rsidR="00E76DD1" w:rsidRPr="002D4E86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Самс-тумс, лиемс-валгомс, панжемс.</w:t>
            </w:r>
          </w:p>
        </w:tc>
        <w:tc>
          <w:tcPr>
            <w:tcW w:w="3905" w:type="dxa"/>
          </w:tcPr>
          <w:p w:rsidR="00E76DD1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Сась тундась. Тусь тялось. Ульцяса лямбе. Састь нармоттне. Лугась сянгяря. Ведсь ару. Панжихть панчфне.</w:t>
            </w:r>
          </w:p>
          <w:p w:rsidR="00E76DD1" w:rsidRPr="002D4E86" w:rsidRDefault="00E76DD1" w:rsidP="00480ECF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 xml:space="preserve">Мольхтяма ульцяв. Щак </w:t>
            </w:r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lastRenderedPageBreak/>
              <w:t xml:space="preserve">курткацень. Кундада кядьта и ст. </w:t>
            </w:r>
            <w:proofErr w:type="gramStart"/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т</w:t>
            </w:r>
            <w:proofErr w:type="gramEnd"/>
            <w:r>
              <w:rPr>
                <w:rFonts w:ascii="Times New Roman" w:eastAsia="Times New Roman CYR" w:hAnsi="Times New Roman"/>
                <w:bCs/>
                <w:sz w:val="28"/>
                <w:szCs w:val="28"/>
              </w:rPr>
              <w:t>.</w:t>
            </w:r>
          </w:p>
        </w:tc>
      </w:tr>
      <w:tr w:rsidR="00E76DD1" w:rsidTr="00A06BEE">
        <w:tc>
          <w:tcPr>
            <w:tcW w:w="959" w:type="dxa"/>
          </w:tcPr>
          <w:p w:rsidR="00E76DD1" w:rsidRDefault="00E76DD1" w:rsidP="00521B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2410" w:type="dxa"/>
          </w:tcPr>
          <w:p w:rsidR="00E76DD1" w:rsidRPr="00521BD7" w:rsidRDefault="00E76DD1" w:rsidP="00521BD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1BD7">
              <w:rPr>
                <w:rFonts w:ascii="Times New Roman" w:hAnsi="Times New Roman" w:cs="Times New Roman"/>
                <w:sz w:val="26"/>
                <w:szCs w:val="26"/>
              </w:rPr>
              <w:t>Монь Мордовиязе (Моя Мордовия)</w:t>
            </w:r>
          </w:p>
        </w:tc>
        <w:tc>
          <w:tcPr>
            <w:tcW w:w="4110" w:type="dxa"/>
          </w:tcPr>
          <w:p w:rsidR="00E76DD1" w:rsidRPr="00521BD7" w:rsidRDefault="00E76DD1" w:rsidP="00521BD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1BD7">
              <w:rPr>
                <w:rFonts w:ascii="Times New Roman" w:hAnsi="Times New Roman" w:cs="Times New Roman"/>
                <w:sz w:val="26"/>
                <w:szCs w:val="26"/>
              </w:rPr>
              <w:t xml:space="preserve">Знать об истории Мордовии, её деятелях культуры, искусства, литературы и др. </w:t>
            </w:r>
          </w:p>
        </w:tc>
        <w:tc>
          <w:tcPr>
            <w:tcW w:w="3402" w:type="dxa"/>
          </w:tcPr>
          <w:p w:rsidR="00E76DD1" w:rsidRPr="00521BD7" w:rsidRDefault="00E76DD1" w:rsidP="00521BD7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6"/>
                <w:szCs w:val="26"/>
              </w:rPr>
            </w:pPr>
            <w:r w:rsidRPr="00521BD7">
              <w:rPr>
                <w:rFonts w:ascii="Times New Roman" w:eastAsia="Times New Roman CYR" w:hAnsi="Times New Roman"/>
                <w:bCs/>
                <w:sz w:val="26"/>
                <w:szCs w:val="26"/>
              </w:rPr>
              <w:t>Паксят, вирьхть, ляйхть, ошт, велет, завотт, ломатть.</w:t>
            </w:r>
          </w:p>
          <w:p w:rsidR="00E76DD1" w:rsidRPr="00521BD7" w:rsidRDefault="00E76DD1" w:rsidP="00521BD7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6"/>
                <w:szCs w:val="26"/>
              </w:rPr>
            </w:pPr>
          </w:p>
        </w:tc>
        <w:tc>
          <w:tcPr>
            <w:tcW w:w="3905" w:type="dxa"/>
          </w:tcPr>
          <w:p w:rsidR="00E76DD1" w:rsidRPr="00521BD7" w:rsidRDefault="00E76DD1" w:rsidP="00521BD7">
            <w:pPr>
              <w:tabs>
                <w:tab w:val="left" w:leader="dot" w:pos="9360"/>
              </w:tabs>
              <w:autoSpaceDE w:val="0"/>
              <w:jc w:val="both"/>
              <w:rPr>
                <w:rFonts w:ascii="Times New Roman" w:eastAsia="Times New Roman CYR" w:hAnsi="Times New Roman"/>
                <w:bCs/>
                <w:sz w:val="26"/>
                <w:szCs w:val="26"/>
              </w:rPr>
            </w:pPr>
            <w:r w:rsidRPr="00521BD7">
              <w:rPr>
                <w:rFonts w:ascii="Times New Roman" w:eastAsia="Times New Roman CYR" w:hAnsi="Times New Roman"/>
                <w:bCs/>
                <w:sz w:val="26"/>
                <w:szCs w:val="26"/>
              </w:rPr>
              <w:t xml:space="preserve">Монь Родиназе Мордовиясь. Мон кельгса Родиназень. </w:t>
            </w:r>
          </w:p>
        </w:tc>
      </w:tr>
    </w:tbl>
    <w:p w:rsidR="009E4E6C" w:rsidRPr="00D14CFC" w:rsidRDefault="00480ECF" w:rsidP="00480E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9E4E6C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D14CFC" w:rsidRPr="00D14CFC" w:rsidRDefault="00D14CFC" w:rsidP="002007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6A8" w:rsidRPr="006106A8" w:rsidRDefault="006106A8">
      <w:pPr>
        <w:rPr>
          <w:vanish/>
          <w:specVanish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8931"/>
        <w:gridCol w:w="2268"/>
        <w:gridCol w:w="2976"/>
      </w:tblGrid>
      <w:tr w:rsidR="006739D3" w:rsidTr="006739D3">
        <w:tc>
          <w:tcPr>
            <w:tcW w:w="675" w:type="dxa"/>
          </w:tcPr>
          <w:p w:rsidR="006739D3" w:rsidRDefault="006739D3" w:rsidP="009173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4CF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739D3" w:rsidRPr="00D14CFC" w:rsidRDefault="006739D3" w:rsidP="009173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14CF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D14CFC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8931" w:type="dxa"/>
          </w:tcPr>
          <w:p w:rsidR="006739D3" w:rsidRPr="00D14CFC" w:rsidRDefault="006739D3" w:rsidP="009173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4CF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</w:t>
            </w:r>
          </w:p>
        </w:tc>
        <w:tc>
          <w:tcPr>
            <w:tcW w:w="2268" w:type="dxa"/>
          </w:tcPr>
          <w:p w:rsidR="006739D3" w:rsidRDefault="006739D3" w:rsidP="009173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  <w:p w:rsidR="006739D3" w:rsidRPr="00D14CFC" w:rsidRDefault="006739D3" w:rsidP="009173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976" w:type="dxa"/>
          </w:tcPr>
          <w:p w:rsidR="006739D3" w:rsidRPr="00CC268F" w:rsidRDefault="005074FF" w:rsidP="005074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268F">
              <w:rPr>
                <w:rFonts w:ascii="Times New Roman" w:hAnsi="Times New Roman" w:cs="Times New Roman"/>
                <w:b/>
                <w:sz w:val="28"/>
                <w:szCs w:val="28"/>
              </w:rPr>
              <w:t>Вид контроля</w:t>
            </w:r>
          </w:p>
        </w:tc>
      </w:tr>
      <w:tr w:rsidR="006739D3" w:rsidTr="006739D3">
        <w:tc>
          <w:tcPr>
            <w:tcW w:w="675" w:type="dxa"/>
          </w:tcPr>
          <w:p w:rsidR="006739D3" w:rsidRDefault="006739D3" w:rsidP="009173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931" w:type="dxa"/>
          </w:tcPr>
          <w:p w:rsidR="006739D3" w:rsidRDefault="006739D3" w:rsidP="009173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Фкя-фкянь мархта содамась (Мы знакомимся).</w:t>
            </w:r>
          </w:p>
        </w:tc>
        <w:tc>
          <w:tcPr>
            <w:tcW w:w="2268" w:type="dxa"/>
          </w:tcPr>
          <w:p w:rsidR="006739D3" w:rsidRDefault="006739D3" w:rsidP="009173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6739D3" w:rsidRDefault="006739D3" w:rsidP="009173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9D3" w:rsidTr="006739D3">
        <w:tc>
          <w:tcPr>
            <w:tcW w:w="675" w:type="dxa"/>
          </w:tcPr>
          <w:p w:rsidR="006739D3" w:rsidRDefault="006739D3" w:rsidP="009173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931" w:type="dxa"/>
          </w:tcPr>
          <w:p w:rsidR="006739D3" w:rsidRDefault="006739D3" w:rsidP="009173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Монь семьязе (Моя семья).</w:t>
            </w:r>
          </w:p>
        </w:tc>
        <w:tc>
          <w:tcPr>
            <w:tcW w:w="2268" w:type="dxa"/>
          </w:tcPr>
          <w:p w:rsidR="006739D3" w:rsidRDefault="006739D3" w:rsidP="009173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6739D3" w:rsidRDefault="006739D3" w:rsidP="009173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9D3" w:rsidTr="006739D3">
        <w:tc>
          <w:tcPr>
            <w:tcW w:w="675" w:type="dxa"/>
          </w:tcPr>
          <w:p w:rsidR="006739D3" w:rsidRDefault="006739D3" w:rsidP="009173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</w:t>
            </w:r>
          </w:p>
        </w:tc>
        <w:tc>
          <w:tcPr>
            <w:tcW w:w="8931" w:type="dxa"/>
          </w:tcPr>
          <w:p w:rsidR="006739D3" w:rsidRDefault="006739D3" w:rsidP="009173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Монь налхкшене (Мои игрушки).</w:t>
            </w:r>
          </w:p>
        </w:tc>
        <w:tc>
          <w:tcPr>
            <w:tcW w:w="2268" w:type="dxa"/>
          </w:tcPr>
          <w:p w:rsidR="006739D3" w:rsidRDefault="006739D3" w:rsidP="009173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6739D3" w:rsidRDefault="006739D3" w:rsidP="009173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9D3" w:rsidTr="006739D3">
        <w:tc>
          <w:tcPr>
            <w:tcW w:w="675" w:type="dxa"/>
          </w:tcPr>
          <w:p w:rsidR="006739D3" w:rsidRDefault="006739D3" w:rsidP="001D7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931" w:type="dxa"/>
          </w:tcPr>
          <w:p w:rsidR="006739D3" w:rsidRDefault="006739D3" w:rsidP="001D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Школаса (В школе).</w:t>
            </w:r>
          </w:p>
        </w:tc>
        <w:tc>
          <w:tcPr>
            <w:tcW w:w="2268" w:type="dxa"/>
          </w:tcPr>
          <w:p w:rsidR="006739D3" w:rsidRDefault="006739D3" w:rsidP="001D7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6739D3" w:rsidRDefault="006739D3" w:rsidP="001D7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9D3" w:rsidTr="006739D3">
        <w:tc>
          <w:tcPr>
            <w:tcW w:w="675" w:type="dxa"/>
          </w:tcPr>
          <w:p w:rsidR="006739D3" w:rsidRDefault="006739D3" w:rsidP="001D7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931" w:type="dxa"/>
          </w:tcPr>
          <w:p w:rsidR="006739D3" w:rsidRDefault="006739D3" w:rsidP="00177C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Класса (В классе).</w:t>
            </w:r>
          </w:p>
        </w:tc>
        <w:tc>
          <w:tcPr>
            <w:tcW w:w="2268" w:type="dxa"/>
          </w:tcPr>
          <w:p w:rsidR="006739D3" w:rsidRDefault="006739D3" w:rsidP="001D7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6739D3" w:rsidRDefault="006739D3" w:rsidP="001D7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9D3" w:rsidTr="006739D3">
        <w:tc>
          <w:tcPr>
            <w:tcW w:w="675" w:type="dxa"/>
          </w:tcPr>
          <w:p w:rsidR="006739D3" w:rsidRDefault="006739D3" w:rsidP="00334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931" w:type="dxa"/>
          </w:tcPr>
          <w:p w:rsidR="006739D3" w:rsidRDefault="006739D3" w:rsidP="00177C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Сёксе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(Осень).</w:t>
            </w:r>
          </w:p>
        </w:tc>
        <w:tc>
          <w:tcPr>
            <w:tcW w:w="2268" w:type="dxa"/>
          </w:tcPr>
          <w:p w:rsidR="006739D3" w:rsidRDefault="006739D3" w:rsidP="00334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6739D3" w:rsidRDefault="006739D3" w:rsidP="00334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9D3" w:rsidTr="006739D3">
        <w:tc>
          <w:tcPr>
            <w:tcW w:w="675" w:type="dxa"/>
          </w:tcPr>
          <w:p w:rsidR="006739D3" w:rsidRDefault="006739D3" w:rsidP="00334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931" w:type="dxa"/>
          </w:tcPr>
          <w:p w:rsidR="006739D3" w:rsidRDefault="006739D3" w:rsidP="00177C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Перень сёрот (Овощи и фрукты).</w:t>
            </w:r>
          </w:p>
        </w:tc>
        <w:tc>
          <w:tcPr>
            <w:tcW w:w="2268" w:type="dxa"/>
          </w:tcPr>
          <w:p w:rsidR="006739D3" w:rsidRDefault="00BC6AB9" w:rsidP="00334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6739D3" w:rsidRDefault="006739D3" w:rsidP="00334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9D3" w:rsidTr="006739D3">
        <w:tc>
          <w:tcPr>
            <w:tcW w:w="675" w:type="dxa"/>
          </w:tcPr>
          <w:p w:rsidR="006739D3" w:rsidRDefault="006739D3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931" w:type="dxa"/>
          </w:tcPr>
          <w:p w:rsidR="006739D3" w:rsidRDefault="006739D3" w:rsidP="009F17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Тялось (Зима).</w:t>
            </w:r>
          </w:p>
        </w:tc>
        <w:tc>
          <w:tcPr>
            <w:tcW w:w="2268" w:type="dxa"/>
          </w:tcPr>
          <w:p w:rsidR="006739D3" w:rsidRDefault="00BC6AB9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6739D3" w:rsidRDefault="006739D3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9D3" w:rsidTr="006739D3">
        <w:tc>
          <w:tcPr>
            <w:tcW w:w="675" w:type="dxa"/>
          </w:tcPr>
          <w:p w:rsidR="006739D3" w:rsidRDefault="006739D3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931" w:type="dxa"/>
          </w:tcPr>
          <w:p w:rsidR="006739D3" w:rsidRDefault="006739D3" w:rsidP="009F17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 кизось (Новый год).</w:t>
            </w:r>
          </w:p>
        </w:tc>
        <w:tc>
          <w:tcPr>
            <w:tcW w:w="2268" w:type="dxa"/>
          </w:tcPr>
          <w:p w:rsidR="006739D3" w:rsidRDefault="00BC6AB9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6739D3" w:rsidRDefault="006739D3" w:rsidP="009F17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9D3" w:rsidTr="006739D3">
        <w:tc>
          <w:tcPr>
            <w:tcW w:w="675" w:type="dxa"/>
          </w:tcPr>
          <w:p w:rsidR="006739D3" w:rsidRDefault="006739D3" w:rsidP="0078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931" w:type="dxa"/>
          </w:tcPr>
          <w:p w:rsidR="006739D3" w:rsidRDefault="006739D3" w:rsidP="007873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Ломанць (Человек).</w:t>
            </w:r>
          </w:p>
        </w:tc>
        <w:tc>
          <w:tcPr>
            <w:tcW w:w="2268" w:type="dxa"/>
          </w:tcPr>
          <w:p w:rsidR="006739D3" w:rsidRDefault="00BC6AB9" w:rsidP="0078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6739D3" w:rsidRDefault="006739D3" w:rsidP="0078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9D3" w:rsidTr="006739D3">
        <w:tc>
          <w:tcPr>
            <w:tcW w:w="675" w:type="dxa"/>
          </w:tcPr>
          <w:p w:rsidR="006739D3" w:rsidRDefault="006739D3" w:rsidP="0078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931" w:type="dxa"/>
          </w:tcPr>
          <w:p w:rsidR="006739D3" w:rsidRDefault="006739D3" w:rsidP="00177C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C6AB9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зяра? (Сколько?).</w:t>
            </w:r>
          </w:p>
        </w:tc>
        <w:tc>
          <w:tcPr>
            <w:tcW w:w="2268" w:type="dxa"/>
          </w:tcPr>
          <w:p w:rsidR="006739D3" w:rsidRDefault="00BC6AB9" w:rsidP="0078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6739D3" w:rsidRDefault="006739D3" w:rsidP="0078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9D3" w:rsidTr="006739D3">
        <w:tc>
          <w:tcPr>
            <w:tcW w:w="675" w:type="dxa"/>
          </w:tcPr>
          <w:p w:rsidR="006739D3" w:rsidRDefault="006739D3" w:rsidP="00624E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931" w:type="dxa"/>
          </w:tcPr>
          <w:p w:rsidR="006739D3" w:rsidRDefault="006739D3" w:rsidP="00B32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Ярхцамбяльсь и кядьгонятне (Пища и посуда).</w:t>
            </w:r>
          </w:p>
        </w:tc>
        <w:tc>
          <w:tcPr>
            <w:tcW w:w="2268" w:type="dxa"/>
          </w:tcPr>
          <w:p w:rsidR="006739D3" w:rsidRDefault="00BC6AB9" w:rsidP="00FE20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6739D3" w:rsidRDefault="006739D3" w:rsidP="00FE20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9D3" w:rsidTr="006739D3">
        <w:tc>
          <w:tcPr>
            <w:tcW w:w="675" w:type="dxa"/>
          </w:tcPr>
          <w:p w:rsidR="006739D3" w:rsidRDefault="006739D3" w:rsidP="00624E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8931" w:type="dxa"/>
          </w:tcPr>
          <w:p w:rsidR="006739D3" w:rsidRDefault="006739D3" w:rsidP="00177C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Лангонь и пильгонь  щапт (Одежда и обувь).</w:t>
            </w:r>
          </w:p>
        </w:tc>
        <w:tc>
          <w:tcPr>
            <w:tcW w:w="2268" w:type="dxa"/>
          </w:tcPr>
          <w:p w:rsidR="006739D3" w:rsidRDefault="00BC6AB9" w:rsidP="00AD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6739D3" w:rsidRDefault="006739D3" w:rsidP="00AD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9D3" w:rsidTr="006739D3">
        <w:tc>
          <w:tcPr>
            <w:tcW w:w="675" w:type="dxa"/>
          </w:tcPr>
          <w:p w:rsidR="006739D3" w:rsidRDefault="006739D3" w:rsidP="00624E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8931" w:type="dxa"/>
          </w:tcPr>
          <w:p w:rsidR="006739D3" w:rsidRDefault="006739D3" w:rsidP="00177C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Кудонь жуватат (Домашние животные).</w:t>
            </w:r>
          </w:p>
        </w:tc>
        <w:tc>
          <w:tcPr>
            <w:tcW w:w="2268" w:type="dxa"/>
          </w:tcPr>
          <w:p w:rsidR="006739D3" w:rsidRDefault="00BC6AB9" w:rsidP="00005E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6739D3" w:rsidRDefault="006739D3" w:rsidP="00005E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9D3" w:rsidTr="006739D3">
        <w:tc>
          <w:tcPr>
            <w:tcW w:w="675" w:type="dxa"/>
          </w:tcPr>
          <w:p w:rsidR="006739D3" w:rsidRDefault="006739D3" w:rsidP="00624E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8931" w:type="dxa"/>
          </w:tcPr>
          <w:p w:rsidR="006739D3" w:rsidRDefault="006739D3" w:rsidP="00177C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Вирень жуватат (Дикие животные).</w:t>
            </w:r>
          </w:p>
        </w:tc>
        <w:tc>
          <w:tcPr>
            <w:tcW w:w="2268" w:type="dxa"/>
          </w:tcPr>
          <w:p w:rsidR="006739D3" w:rsidRDefault="00BC6AB9" w:rsidP="00AD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6739D3" w:rsidRDefault="006739D3" w:rsidP="00AD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9D3" w:rsidTr="006739D3">
        <w:tc>
          <w:tcPr>
            <w:tcW w:w="675" w:type="dxa"/>
          </w:tcPr>
          <w:p w:rsidR="006739D3" w:rsidRDefault="006739D3" w:rsidP="00624E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8931" w:type="dxa"/>
          </w:tcPr>
          <w:p w:rsidR="006739D3" w:rsidRDefault="006739D3" w:rsidP="00AD07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Нармоттне (Птицы).</w:t>
            </w:r>
          </w:p>
        </w:tc>
        <w:tc>
          <w:tcPr>
            <w:tcW w:w="2268" w:type="dxa"/>
          </w:tcPr>
          <w:p w:rsidR="006739D3" w:rsidRDefault="00BC6AB9" w:rsidP="00AD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6739D3" w:rsidRDefault="006739D3" w:rsidP="00AD07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9D3" w:rsidTr="006739D3">
        <w:tc>
          <w:tcPr>
            <w:tcW w:w="675" w:type="dxa"/>
          </w:tcPr>
          <w:p w:rsidR="006739D3" w:rsidRDefault="006739D3" w:rsidP="00177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8931" w:type="dxa"/>
          </w:tcPr>
          <w:p w:rsidR="006739D3" w:rsidRDefault="006739D3" w:rsidP="00177C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Перьфпяльсь (Мир вокруг нас).</w:t>
            </w:r>
          </w:p>
        </w:tc>
        <w:tc>
          <w:tcPr>
            <w:tcW w:w="2268" w:type="dxa"/>
          </w:tcPr>
          <w:p w:rsidR="006739D3" w:rsidRDefault="00BC6AB9" w:rsidP="00177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6739D3" w:rsidRDefault="006739D3" w:rsidP="00177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9D3" w:rsidTr="006739D3">
        <w:tc>
          <w:tcPr>
            <w:tcW w:w="675" w:type="dxa"/>
          </w:tcPr>
          <w:p w:rsidR="006739D3" w:rsidRDefault="006739D3" w:rsidP="00177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8931" w:type="dxa"/>
          </w:tcPr>
          <w:p w:rsidR="006739D3" w:rsidRDefault="006739D3" w:rsidP="00177C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Ошсь и транспортсь (Город и транспорт).</w:t>
            </w:r>
          </w:p>
        </w:tc>
        <w:tc>
          <w:tcPr>
            <w:tcW w:w="2268" w:type="dxa"/>
          </w:tcPr>
          <w:p w:rsidR="006739D3" w:rsidRDefault="00BC6AB9" w:rsidP="00177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6739D3" w:rsidRDefault="006739D3" w:rsidP="00177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9D3" w:rsidTr="006739D3">
        <w:tc>
          <w:tcPr>
            <w:tcW w:w="675" w:type="dxa"/>
          </w:tcPr>
          <w:p w:rsidR="006739D3" w:rsidRDefault="006739D3" w:rsidP="00177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8931" w:type="dxa"/>
          </w:tcPr>
          <w:p w:rsidR="006739D3" w:rsidRDefault="006739D3" w:rsidP="00177C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Недялянь шитне (Дни недели).</w:t>
            </w:r>
          </w:p>
        </w:tc>
        <w:tc>
          <w:tcPr>
            <w:tcW w:w="2268" w:type="dxa"/>
          </w:tcPr>
          <w:p w:rsidR="006739D3" w:rsidRDefault="00BC6AB9" w:rsidP="00177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6739D3" w:rsidRDefault="006739D3" w:rsidP="00177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9D3" w:rsidTr="006739D3">
        <w:tc>
          <w:tcPr>
            <w:tcW w:w="675" w:type="dxa"/>
          </w:tcPr>
          <w:p w:rsidR="006739D3" w:rsidRDefault="006739D3" w:rsidP="00177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8931" w:type="dxa"/>
          </w:tcPr>
          <w:p w:rsidR="006739D3" w:rsidRDefault="006739D3" w:rsidP="006739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Тундась и кизось  (Весна и лето).</w:t>
            </w:r>
          </w:p>
        </w:tc>
        <w:tc>
          <w:tcPr>
            <w:tcW w:w="2268" w:type="dxa"/>
          </w:tcPr>
          <w:p w:rsidR="006739D3" w:rsidRDefault="00BC6AB9" w:rsidP="00177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6739D3" w:rsidRDefault="006739D3" w:rsidP="00177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9D3" w:rsidTr="006739D3">
        <w:tc>
          <w:tcPr>
            <w:tcW w:w="675" w:type="dxa"/>
          </w:tcPr>
          <w:p w:rsidR="006739D3" w:rsidRDefault="006739D3" w:rsidP="00177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931" w:type="dxa"/>
          </w:tcPr>
          <w:p w:rsidR="006739D3" w:rsidRDefault="006739D3" w:rsidP="0021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AB4">
              <w:rPr>
                <w:rFonts w:ascii="Times New Roman" w:hAnsi="Times New Roman" w:cs="Times New Roman"/>
                <w:sz w:val="28"/>
                <w:szCs w:val="28"/>
              </w:rPr>
              <w:t>Монь Мордовиязе. (Моя Мордовия).</w:t>
            </w:r>
          </w:p>
        </w:tc>
        <w:tc>
          <w:tcPr>
            <w:tcW w:w="2268" w:type="dxa"/>
          </w:tcPr>
          <w:p w:rsidR="006739D3" w:rsidRDefault="00BC6AB9" w:rsidP="00177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6" w:type="dxa"/>
          </w:tcPr>
          <w:p w:rsidR="006739D3" w:rsidRDefault="006739D3" w:rsidP="00177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9D3" w:rsidTr="006739D3">
        <w:tc>
          <w:tcPr>
            <w:tcW w:w="675" w:type="dxa"/>
          </w:tcPr>
          <w:p w:rsidR="006739D3" w:rsidRDefault="006739D3" w:rsidP="00177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</w:tcPr>
          <w:p w:rsidR="006739D3" w:rsidRPr="00BC6AB9" w:rsidRDefault="00BC6AB9" w:rsidP="00216F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6AB9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6739D3" w:rsidRPr="00BC6AB9">
              <w:rPr>
                <w:rFonts w:ascii="Times New Roman" w:hAnsi="Times New Roman" w:cs="Times New Roman"/>
                <w:b/>
                <w:sz w:val="28"/>
                <w:szCs w:val="28"/>
              </w:rPr>
              <w:t>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268" w:type="dxa"/>
          </w:tcPr>
          <w:p w:rsidR="006739D3" w:rsidRPr="00BC6AB9" w:rsidRDefault="00BC6AB9" w:rsidP="00177C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6AB9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2976" w:type="dxa"/>
          </w:tcPr>
          <w:p w:rsidR="006739D3" w:rsidRDefault="006739D3" w:rsidP="00177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14A9" w:rsidRDefault="007B14A9" w:rsidP="007B14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3C46" w:rsidRDefault="00073C46">
      <w:pPr>
        <w:rPr>
          <w:rFonts w:ascii="Times New Roman" w:hAnsi="Times New Roman" w:cs="Times New Roman"/>
          <w:b/>
          <w:sz w:val="28"/>
          <w:szCs w:val="28"/>
        </w:rPr>
      </w:pPr>
    </w:p>
    <w:p w:rsidR="00CC29E0" w:rsidRDefault="00CC29E0" w:rsidP="00D71D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9E4E6C" w:rsidRPr="00F07E70" w:rsidRDefault="00D71D31" w:rsidP="00D71D31">
      <w:pPr>
        <w:spacing w:after="0" w:line="240" w:lineRule="auto"/>
        <w:ind w:firstLine="709"/>
        <w:jc w:val="center"/>
        <w:rPr>
          <w:ins w:id="1" w:author="Наталья" w:date="2020-09-30T10:17:00Z"/>
          <w:rFonts w:ascii="Times New Roman" w:hAnsi="Times New Roman" w:cs="Times New Roman"/>
          <w:b/>
          <w:sz w:val="32"/>
          <w:szCs w:val="28"/>
        </w:rPr>
      </w:pPr>
      <w:r w:rsidRPr="004776C8">
        <w:rPr>
          <w:rFonts w:ascii="Times New Roman" w:hAnsi="Times New Roman" w:cs="Times New Roman"/>
          <w:b/>
          <w:sz w:val="32"/>
          <w:szCs w:val="28"/>
        </w:rPr>
        <w:t>Календарно-тематическое планирование</w:t>
      </w:r>
    </w:p>
    <w:p w:rsidR="00F07E70" w:rsidRPr="00F07E70" w:rsidRDefault="00F07E70" w:rsidP="00D71D31">
      <w:pPr>
        <w:spacing w:after="0" w:line="240" w:lineRule="auto"/>
        <w:ind w:firstLine="709"/>
        <w:jc w:val="center"/>
        <w:rPr>
          <w:ins w:id="2" w:author="Наталья" w:date="2020-09-30T10:17:00Z"/>
          <w:rFonts w:ascii="Times New Roman" w:hAnsi="Times New Roman" w:cs="Times New Roman"/>
          <w:b/>
          <w:sz w:val="32"/>
          <w:szCs w:val="28"/>
        </w:rPr>
      </w:pPr>
    </w:p>
    <w:p w:rsidR="00F07E70" w:rsidRPr="004776C8" w:rsidRDefault="00F07E70" w:rsidP="00D71D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D71D31" w:rsidRDefault="00D71D31" w:rsidP="00D71D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2551"/>
        <w:gridCol w:w="1560"/>
        <w:gridCol w:w="3402"/>
        <w:gridCol w:w="3543"/>
      </w:tblGrid>
      <w:tr w:rsidR="00D613AE" w:rsidRPr="00465642" w:rsidTr="00EA39A3">
        <w:tc>
          <w:tcPr>
            <w:tcW w:w="817" w:type="dxa"/>
            <w:vMerge w:val="restart"/>
          </w:tcPr>
          <w:p w:rsidR="00D613AE" w:rsidRPr="00465642" w:rsidRDefault="00D613AE" w:rsidP="00D71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64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46564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6564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  <w:vMerge w:val="restart"/>
          </w:tcPr>
          <w:p w:rsidR="00D613AE" w:rsidRPr="00465642" w:rsidRDefault="00D613AE" w:rsidP="00D71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64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темы урока</w:t>
            </w:r>
          </w:p>
        </w:tc>
        <w:tc>
          <w:tcPr>
            <w:tcW w:w="2551" w:type="dxa"/>
            <w:vMerge w:val="restart"/>
          </w:tcPr>
          <w:p w:rsidR="00D613AE" w:rsidRPr="00465642" w:rsidRDefault="00D613AE" w:rsidP="00D71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642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560" w:type="dxa"/>
            <w:vMerge w:val="restart"/>
          </w:tcPr>
          <w:p w:rsidR="00D613AE" w:rsidRPr="00465642" w:rsidRDefault="00D613AE" w:rsidP="00D71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64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6945" w:type="dxa"/>
            <w:gridSpan w:val="2"/>
          </w:tcPr>
          <w:p w:rsidR="00D613AE" w:rsidRPr="00465642" w:rsidRDefault="00D613AE" w:rsidP="00D71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642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занятия</w:t>
            </w:r>
          </w:p>
        </w:tc>
      </w:tr>
      <w:tr w:rsidR="00405704" w:rsidRPr="00465642" w:rsidTr="00EA39A3">
        <w:trPr>
          <w:trHeight w:val="445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405704" w:rsidRPr="00465642" w:rsidRDefault="00405704" w:rsidP="00D71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405704" w:rsidRPr="00465642" w:rsidRDefault="00405704" w:rsidP="00D71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405704" w:rsidRPr="00465642" w:rsidRDefault="00405704" w:rsidP="00D71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405704" w:rsidRPr="00465642" w:rsidRDefault="00405704" w:rsidP="00D71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05704" w:rsidRPr="00465642" w:rsidRDefault="00405704" w:rsidP="00D71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642">
              <w:rPr>
                <w:rFonts w:ascii="Times New Roman" w:hAnsi="Times New Roman" w:cs="Times New Roman"/>
                <w:b/>
                <w:sz w:val="24"/>
                <w:szCs w:val="24"/>
              </w:rPr>
              <w:t>План.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405704" w:rsidRPr="00465642" w:rsidRDefault="00405704" w:rsidP="003C59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642"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</w:tr>
    </w:tbl>
    <w:tbl>
      <w:tblPr>
        <w:tblStyle w:val="10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2551"/>
        <w:gridCol w:w="1560"/>
        <w:gridCol w:w="1134"/>
        <w:gridCol w:w="1134"/>
        <w:gridCol w:w="1134"/>
        <w:gridCol w:w="1134"/>
        <w:gridCol w:w="1275"/>
        <w:gridCol w:w="1134"/>
      </w:tblGrid>
      <w:tr w:rsidR="00B2586A" w:rsidRPr="00F07E70" w:rsidTr="00EA39A3">
        <w:trPr>
          <w:trHeight w:val="4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4063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5074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Фкя-фкянь мархта содамась (Мы знакомимся).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4063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4063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4063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B258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4063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B258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4063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B2586A" w:rsidRPr="00F07E70" w:rsidTr="00EA39A3">
        <w:trPr>
          <w:trHeight w:val="984"/>
        </w:trPr>
        <w:tc>
          <w:tcPr>
            <w:tcW w:w="817" w:type="dxa"/>
            <w:tcBorders>
              <w:top w:val="single" w:sz="4" w:space="0" w:color="auto"/>
            </w:tcBorders>
          </w:tcPr>
          <w:p w:rsidR="00B2586A" w:rsidRPr="00F07E70" w:rsidRDefault="00B2586A" w:rsidP="00406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B2586A" w:rsidRPr="00F07E70" w:rsidRDefault="00B2586A" w:rsidP="00AC71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Шумбракснема (Знакомство)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</w:tcPr>
          <w:p w:rsidR="00B2586A" w:rsidRPr="00F07E70" w:rsidRDefault="00B2586A" w:rsidP="00406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 xml:space="preserve"> урок-беседа,</w:t>
            </w:r>
          </w:p>
          <w:p w:rsidR="00B2586A" w:rsidRPr="00F07E70" w:rsidRDefault="00B2586A" w:rsidP="004063E2">
            <w:pPr>
              <w:rPr>
                <w:rFonts w:ascii="Times New Roman" w:hAnsi="Times New Roman" w:cs="Times New Roman"/>
                <w:vanish/>
                <w:sz w:val="24"/>
                <w:szCs w:val="24"/>
                <w:specVanish/>
              </w:rPr>
            </w:pPr>
          </w:p>
          <w:p w:rsidR="00B2586A" w:rsidRPr="00F07E70" w:rsidRDefault="00B2586A" w:rsidP="00406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компьютернай технологиятнень тевс нолдамасна  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B2586A" w:rsidRPr="00F07E70" w:rsidRDefault="00B2586A" w:rsidP="00406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A39A3" w:rsidRDefault="00EA39A3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985" w:rsidRPr="00F07E70" w:rsidRDefault="00DA1985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9A3" w:rsidRPr="00F07E70" w:rsidRDefault="00202F6C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A39A3" w:rsidRDefault="00EA39A3" w:rsidP="00451C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202F6C" w:rsidP="00451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2586A" w:rsidRPr="00F07E70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Pr="00F07E70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2586A" w:rsidRPr="00F07E70" w:rsidRDefault="00B2586A" w:rsidP="00406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EA39A3">
        <w:trPr>
          <w:trHeight w:val="1010"/>
        </w:trPr>
        <w:tc>
          <w:tcPr>
            <w:tcW w:w="817" w:type="dxa"/>
            <w:tcBorders>
              <w:bottom w:val="single" w:sz="4" w:space="0" w:color="auto"/>
            </w:tcBorders>
          </w:tcPr>
          <w:p w:rsidR="00B2586A" w:rsidRPr="00F07E70" w:rsidRDefault="00B2586A" w:rsidP="00406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B2586A" w:rsidRPr="00F07E70" w:rsidRDefault="00B2586A" w:rsidP="00AC71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Личнай местоимениятне мон, тон, сон, минь, тинь, синь (Личные местоимени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(я, ты, он, она, мы, вы, они)</w:t>
            </w:r>
            <w:proofErr w:type="gramEnd"/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B2586A" w:rsidRPr="00F07E70" w:rsidRDefault="00B2586A" w:rsidP="00406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2586A" w:rsidRPr="00F07E70" w:rsidRDefault="00B2586A" w:rsidP="00406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2586A" w:rsidRDefault="00B2586A" w:rsidP="002F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AA5300" w:rsidP="00AA5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83F">
              <w:rPr>
                <w:rFonts w:ascii="Times New Roman" w:hAnsi="Times New Roman" w:cs="Times New Roman"/>
                <w:sz w:val="24"/>
                <w:szCs w:val="24"/>
              </w:rPr>
              <w:t>09.09.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A3" w:rsidRDefault="00EA39A3" w:rsidP="00EA39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9A3" w:rsidRDefault="00202F6C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</w:t>
            </w:r>
          </w:p>
          <w:p w:rsidR="00B2586A" w:rsidRDefault="00B2586A" w:rsidP="00406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2F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EA39A3" w:rsidRDefault="00EA39A3" w:rsidP="00EA39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9A3" w:rsidRPr="00F07E70" w:rsidRDefault="00202F6C" w:rsidP="002F3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2586A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Default="00B2586A" w:rsidP="00406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EF10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406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Default="00B2586A" w:rsidP="00EF10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EF1050" w:rsidRDefault="00B2586A" w:rsidP="00EF10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B2586A" w:rsidRPr="00EF1050" w:rsidRDefault="00B2586A" w:rsidP="00EF10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EA39A3">
        <w:trPr>
          <w:trHeight w:val="593"/>
        </w:trPr>
        <w:tc>
          <w:tcPr>
            <w:tcW w:w="817" w:type="dxa"/>
          </w:tcPr>
          <w:p w:rsidR="00B2586A" w:rsidRPr="00D36181" w:rsidRDefault="00B2586A" w:rsidP="004063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8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095" w:type="dxa"/>
            <w:gridSpan w:val="2"/>
          </w:tcPr>
          <w:p w:rsidR="00B2586A" w:rsidRPr="00F07E70" w:rsidRDefault="00B2586A" w:rsidP="00507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 (Монь семьязе).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2586A" w:rsidRPr="00F07E70" w:rsidRDefault="00B2586A" w:rsidP="004063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406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406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B2586A" w:rsidRPr="00F07E70" w:rsidRDefault="00B2586A" w:rsidP="00406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406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406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B2586A" w:rsidRPr="00F07E70" w:rsidRDefault="00B2586A" w:rsidP="00406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EA39A3">
        <w:trPr>
          <w:trHeight w:val="846"/>
        </w:trPr>
        <w:tc>
          <w:tcPr>
            <w:tcW w:w="817" w:type="dxa"/>
          </w:tcPr>
          <w:p w:rsidR="00B2586A" w:rsidRPr="00F07E70" w:rsidRDefault="00B2586A" w:rsidP="00406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544" w:type="dxa"/>
          </w:tcPr>
          <w:p w:rsidR="00B2586A" w:rsidRPr="00F07E70" w:rsidRDefault="00B2586A" w:rsidP="00AC71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Монь семьязе (Моя семья)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</w:tcPr>
          <w:p w:rsidR="00B2586A" w:rsidRPr="00F07E70" w:rsidRDefault="00B2586A" w:rsidP="00406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урок-беседа рисавамань элемент мархта,</w:t>
            </w:r>
          </w:p>
          <w:p w:rsidR="00B2586A" w:rsidRPr="00F07E70" w:rsidRDefault="00B2586A" w:rsidP="00406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 xml:space="preserve"> урок-налхкома,</w:t>
            </w:r>
          </w:p>
          <w:p w:rsidR="00B2586A" w:rsidRPr="00F07E70" w:rsidRDefault="00B2586A" w:rsidP="00406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компьютернай технологиятнень тевс нолдамасна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B2586A" w:rsidRPr="00F07E70" w:rsidRDefault="00B2586A" w:rsidP="00406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A39A3" w:rsidRDefault="00EA39A3" w:rsidP="002F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83F" w:rsidRPr="00F07E70" w:rsidRDefault="00AF183F" w:rsidP="002F3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9A3" w:rsidRDefault="00EA39A3" w:rsidP="002F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202F6C" w:rsidP="002F3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2586A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202F6C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2586A" w:rsidRPr="00F07E70" w:rsidRDefault="00B2586A" w:rsidP="00EF10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EF10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9535D0" w:rsidP="00EF1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\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2586A" w:rsidRPr="00F07E70" w:rsidRDefault="00B2586A" w:rsidP="00EF10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EA39A3">
        <w:trPr>
          <w:trHeight w:val="823"/>
        </w:trPr>
        <w:tc>
          <w:tcPr>
            <w:tcW w:w="817" w:type="dxa"/>
            <w:tcBorders>
              <w:bottom w:val="single" w:sz="4" w:space="0" w:color="auto"/>
            </w:tcBorders>
          </w:tcPr>
          <w:p w:rsidR="00B2586A" w:rsidRPr="00F07E70" w:rsidRDefault="00B2586A" w:rsidP="00917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B2586A" w:rsidRPr="00F07E70" w:rsidRDefault="00B2586A" w:rsidP="00AC71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Кудса ялгаксшиса эрямась (Взаимоотношения в семье)</w:t>
            </w: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B2586A" w:rsidRPr="00F07E70" w:rsidRDefault="00B2586A" w:rsidP="00406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2586A" w:rsidRPr="00F07E70" w:rsidRDefault="00B2586A" w:rsidP="00406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2586A" w:rsidRDefault="00B2586A" w:rsidP="002F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83F" w:rsidRPr="00F07E70" w:rsidRDefault="00AF183F" w:rsidP="002F3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2F3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202F6C" w:rsidP="002F3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202F6C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2586A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EF10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406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Default="00B2586A" w:rsidP="00EF10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EF1050" w:rsidRDefault="00B2586A" w:rsidP="00EF10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B2586A" w:rsidRPr="00EF1050" w:rsidRDefault="00B2586A" w:rsidP="00EF10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3"/>
        <w:tblW w:w="15425" w:type="dxa"/>
        <w:tblLook w:val="04A0" w:firstRow="1" w:lastRow="0" w:firstColumn="1" w:lastColumn="0" w:noHBand="0" w:noVBand="1"/>
      </w:tblPr>
      <w:tblGrid>
        <w:gridCol w:w="801"/>
        <w:gridCol w:w="3517"/>
        <w:gridCol w:w="2596"/>
        <w:gridCol w:w="1558"/>
        <w:gridCol w:w="1134"/>
        <w:gridCol w:w="1134"/>
        <w:gridCol w:w="1120"/>
        <w:gridCol w:w="1134"/>
        <w:gridCol w:w="1275"/>
        <w:gridCol w:w="15"/>
        <w:gridCol w:w="1133"/>
        <w:gridCol w:w="8"/>
      </w:tblGrid>
      <w:tr w:rsidR="00B2586A" w:rsidRPr="00F07E70" w:rsidTr="00013182">
        <w:trPr>
          <w:gridAfter w:val="1"/>
          <w:wAfter w:w="8" w:type="dxa"/>
          <w:trHeight w:val="358"/>
        </w:trPr>
        <w:tc>
          <w:tcPr>
            <w:tcW w:w="801" w:type="dxa"/>
            <w:tcBorders>
              <w:bottom w:val="single" w:sz="4" w:space="0" w:color="auto"/>
            </w:tcBorders>
          </w:tcPr>
          <w:p w:rsidR="00B2586A" w:rsidRPr="00D36181" w:rsidRDefault="00B2586A" w:rsidP="00D71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8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113" w:type="dxa"/>
            <w:gridSpan w:val="2"/>
            <w:tcBorders>
              <w:bottom w:val="single" w:sz="4" w:space="0" w:color="auto"/>
            </w:tcBorders>
          </w:tcPr>
          <w:p w:rsidR="00B2586A" w:rsidRPr="00F07E70" w:rsidRDefault="00B2586A" w:rsidP="00C449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Монь налхкшене (Мои  игрушки).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B2586A" w:rsidRPr="00F07E70" w:rsidRDefault="00B2586A" w:rsidP="00D71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992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992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992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D71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2586A" w:rsidRPr="00F07E70" w:rsidRDefault="00B2586A" w:rsidP="00D71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696" w:rsidRPr="00F07E70" w:rsidTr="00013182">
        <w:trPr>
          <w:gridAfter w:val="1"/>
          <w:wAfter w:w="8" w:type="dxa"/>
          <w:trHeight w:val="430"/>
        </w:trPr>
        <w:tc>
          <w:tcPr>
            <w:tcW w:w="801" w:type="dxa"/>
            <w:tcBorders>
              <w:top w:val="single" w:sz="4" w:space="0" w:color="auto"/>
            </w:tcBorders>
          </w:tcPr>
          <w:p w:rsidR="00B42696" w:rsidRPr="00813254" w:rsidRDefault="00B42696" w:rsidP="00D71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4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113" w:type="dxa"/>
            <w:gridSpan w:val="2"/>
            <w:tcBorders>
              <w:top w:val="single" w:sz="4" w:space="0" w:color="auto"/>
            </w:tcBorders>
          </w:tcPr>
          <w:p w:rsidR="00B42696" w:rsidRPr="00813254" w:rsidRDefault="00B42696" w:rsidP="00C449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4">
              <w:rPr>
                <w:rFonts w:ascii="Times New Roman" w:hAnsi="Times New Roman" w:cs="Times New Roman"/>
                <w:sz w:val="24"/>
                <w:szCs w:val="24"/>
              </w:rPr>
              <w:t>Мои игрушки.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B42696" w:rsidRPr="00813254" w:rsidRDefault="00813254" w:rsidP="00D71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2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96" w:rsidRPr="00F07E70" w:rsidRDefault="00AF183F" w:rsidP="00992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96" w:rsidRDefault="00202F6C" w:rsidP="00992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96" w:rsidRDefault="00202F6C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96" w:rsidRPr="00F07E70" w:rsidRDefault="00B42696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96" w:rsidRDefault="00B42696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2696" w:rsidRPr="00F07E70" w:rsidRDefault="00B42696" w:rsidP="00D71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587"/>
        </w:trPr>
        <w:tc>
          <w:tcPr>
            <w:tcW w:w="801" w:type="dxa"/>
          </w:tcPr>
          <w:p w:rsidR="00B2586A" w:rsidRPr="00D36181" w:rsidRDefault="00B2586A" w:rsidP="000933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8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113" w:type="dxa"/>
            <w:gridSpan w:val="2"/>
          </w:tcPr>
          <w:p w:rsidR="00B2586A" w:rsidRPr="00F07E70" w:rsidRDefault="00B2586A" w:rsidP="00093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Школаса (В школе).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AA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AA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9A" w:rsidRDefault="0006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25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FA7" w:rsidRPr="00F07E70" w:rsidTr="00013182">
        <w:trPr>
          <w:gridAfter w:val="1"/>
          <w:wAfter w:w="8" w:type="dxa"/>
          <w:trHeight w:val="687"/>
        </w:trPr>
        <w:tc>
          <w:tcPr>
            <w:tcW w:w="801" w:type="dxa"/>
          </w:tcPr>
          <w:p w:rsidR="00BF2FA7" w:rsidRPr="00F07E70" w:rsidRDefault="00BF2FA7" w:rsidP="0021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6113" w:type="dxa"/>
            <w:gridSpan w:val="2"/>
          </w:tcPr>
          <w:p w:rsidR="00BF2FA7" w:rsidRPr="00F07E70" w:rsidRDefault="00BF2FA7" w:rsidP="00093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Минь учениктам (Мы ученики)</w:t>
            </w:r>
          </w:p>
          <w:p w:rsidR="00BF2FA7" w:rsidRPr="00F07E70" w:rsidRDefault="00BF2FA7" w:rsidP="00AB3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урок-путешествие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BF2FA7" w:rsidRPr="00F07E70" w:rsidRDefault="00BF2FA7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F2FA7" w:rsidRDefault="00BF2FA7" w:rsidP="00E2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83F" w:rsidRPr="00F07E70" w:rsidRDefault="00AF183F" w:rsidP="00E25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FA7" w:rsidRDefault="00BF2FA7" w:rsidP="00AA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2FA7" w:rsidRPr="00F07E70" w:rsidRDefault="00202F6C" w:rsidP="00FA3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FA7" w:rsidRDefault="00BF2FA7" w:rsidP="00AA5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2FA7" w:rsidRPr="00F07E70" w:rsidRDefault="00202F6C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FA7" w:rsidRDefault="00BF2FA7" w:rsidP="00B1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2FA7" w:rsidRPr="00F07E70" w:rsidRDefault="00BF2FA7" w:rsidP="00B1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FA7" w:rsidRDefault="00BF2FA7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2FA7" w:rsidRPr="00F07E70" w:rsidRDefault="00BF2FA7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F2FA7" w:rsidRPr="00F07E70" w:rsidRDefault="00BF2FA7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697"/>
        </w:trPr>
        <w:tc>
          <w:tcPr>
            <w:tcW w:w="801" w:type="dxa"/>
          </w:tcPr>
          <w:p w:rsidR="00B2586A" w:rsidRPr="00D36181" w:rsidRDefault="00B2586A" w:rsidP="000933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8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113" w:type="dxa"/>
            <w:gridSpan w:val="2"/>
            <w:tcBorders>
              <w:top w:val="single" w:sz="4" w:space="0" w:color="auto"/>
            </w:tcBorders>
          </w:tcPr>
          <w:p w:rsidR="00B2586A" w:rsidRPr="00F07E70" w:rsidRDefault="00B2586A" w:rsidP="000B3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Класса (В классе).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2586A" w:rsidRPr="00F07E70" w:rsidRDefault="00B2586A" w:rsidP="00B0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586A" w:rsidRPr="00F07E70" w:rsidRDefault="00B2586A" w:rsidP="00B0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B2586A" w:rsidRPr="00F07E70" w:rsidRDefault="00B2586A" w:rsidP="00B0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left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692"/>
        </w:trPr>
        <w:tc>
          <w:tcPr>
            <w:tcW w:w="801" w:type="dxa"/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517" w:type="dxa"/>
          </w:tcPr>
          <w:p w:rsidR="00B2586A" w:rsidRPr="00F07E70" w:rsidRDefault="00B2586A" w:rsidP="00093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Минь классоньке (Наш класс)</w:t>
            </w:r>
          </w:p>
        </w:tc>
        <w:tc>
          <w:tcPr>
            <w:tcW w:w="2596" w:type="dxa"/>
            <w:tcBorders>
              <w:top w:val="single" w:sz="4" w:space="0" w:color="auto"/>
            </w:tcBorders>
          </w:tcPr>
          <w:p w:rsidR="00B2586A" w:rsidRPr="00F07E70" w:rsidRDefault="00B2586A" w:rsidP="00492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урок-беседа,</w:t>
            </w:r>
          </w:p>
          <w:p w:rsidR="00B2586A" w:rsidRPr="00F07E70" w:rsidRDefault="00B2586A" w:rsidP="000B3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урок-налхкома</w:t>
            </w:r>
          </w:p>
        </w:tc>
        <w:tc>
          <w:tcPr>
            <w:tcW w:w="1558" w:type="dxa"/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6289A" w:rsidRDefault="0006289A" w:rsidP="00103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83F" w:rsidRPr="00F07E70" w:rsidRDefault="00AF183F" w:rsidP="00103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586A" w:rsidRDefault="00B2586A" w:rsidP="001033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202F6C" w:rsidP="00103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B2586A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202F6C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586A" w:rsidRDefault="00B2586A" w:rsidP="00B06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586A" w:rsidRPr="00F07E70" w:rsidRDefault="00B2586A" w:rsidP="00B16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2586A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left w:val="single" w:sz="4" w:space="0" w:color="auto"/>
            </w:tcBorders>
          </w:tcPr>
          <w:p w:rsidR="00B2586A" w:rsidRPr="00F07E70" w:rsidRDefault="00B2586A" w:rsidP="006D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712"/>
        </w:trPr>
        <w:tc>
          <w:tcPr>
            <w:tcW w:w="801" w:type="dxa"/>
            <w:tcBorders>
              <w:bottom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18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13" w:type="dxa"/>
            <w:gridSpan w:val="2"/>
            <w:tcBorders>
              <w:bottom w:val="single" w:sz="4" w:space="0" w:color="auto"/>
            </w:tcBorders>
          </w:tcPr>
          <w:p w:rsidR="00B2586A" w:rsidRPr="00F07E70" w:rsidRDefault="00B2586A" w:rsidP="00913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Сёксе</w:t>
            </w:r>
            <w:proofErr w:type="gramEnd"/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(Осень). 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820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820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820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CC60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CC60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2586A" w:rsidRPr="00F07E70" w:rsidRDefault="00B2586A" w:rsidP="00CC60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839"/>
        </w:trPr>
        <w:tc>
          <w:tcPr>
            <w:tcW w:w="801" w:type="dxa"/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517" w:type="dxa"/>
            <w:tcBorders>
              <w:bottom w:val="single" w:sz="4" w:space="0" w:color="auto"/>
            </w:tcBorders>
          </w:tcPr>
          <w:p w:rsidR="00B2586A" w:rsidRPr="00F07E70" w:rsidRDefault="00B2586A" w:rsidP="009700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Кизонь пингтне. ( Времена года). </w:t>
            </w:r>
          </w:p>
        </w:tc>
        <w:tc>
          <w:tcPr>
            <w:tcW w:w="2596" w:type="dxa"/>
            <w:tcBorders>
              <w:top w:val="single" w:sz="4" w:space="0" w:color="auto"/>
              <w:bottom w:val="single" w:sz="4" w:space="0" w:color="auto"/>
            </w:tcBorders>
          </w:tcPr>
          <w:p w:rsidR="00B2586A" w:rsidRPr="00F07E70" w:rsidRDefault="00B2586A" w:rsidP="00093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урок-беседа</w:t>
            </w:r>
          </w:p>
          <w:p w:rsidR="00B2586A" w:rsidRPr="00F07E70" w:rsidRDefault="00B2586A" w:rsidP="00913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 xml:space="preserve">моронь кулхцондома мархта 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2586A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83F" w:rsidRPr="00F07E70" w:rsidRDefault="00AF183F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BD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202F6C" w:rsidP="00BD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202F6C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722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722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836"/>
        </w:trPr>
        <w:tc>
          <w:tcPr>
            <w:tcW w:w="801" w:type="dxa"/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517" w:type="dxa"/>
            <w:tcBorders>
              <w:top w:val="single" w:sz="4" w:space="0" w:color="auto"/>
            </w:tcBorders>
          </w:tcPr>
          <w:p w:rsidR="00B2586A" w:rsidRPr="00F07E70" w:rsidRDefault="00B2586A" w:rsidP="004345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Сёксеть колга приметатне (Приметы осени).</w:t>
            </w:r>
          </w:p>
        </w:tc>
        <w:tc>
          <w:tcPr>
            <w:tcW w:w="2596" w:type="dxa"/>
            <w:tcBorders>
              <w:top w:val="single" w:sz="4" w:space="0" w:color="auto"/>
            </w:tcBorders>
          </w:tcPr>
          <w:p w:rsidR="00B2586A" w:rsidRPr="00F07E70" w:rsidRDefault="00B2586A" w:rsidP="00093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2586A" w:rsidRDefault="00B2586A" w:rsidP="00FF7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83F" w:rsidRPr="00F07E70" w:rsidRDefault="00AF183F" w:rsidP="00FF7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89A" w:rsidRDefault="0006289A" w:rsidP="006D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202F6C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202F6C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3C5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2586A" w:rsidRDefault="00B2586A" w:rsidP="003C5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left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563"/>
        </w:trPr>
        <w:tc>
          <w:tcPr>
            <w:tcW w:w="801" w:type="dxa"/>
            <w:tcBorders>
              <w:bottom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6113" w:type="dxa"/>
            <w:gridSpan w:val="2"/>
            <w:tcBorders>
              <w:bottom w:val="single" w:sz="4" w:space="0" w:color="auto"/>
            </w:tcBorders>
          </w:tcPr>
          <w:p w:rsidR="00B2586A" w:rsidRPr="00F07E70" w:rsidRDefault="00B2586A" w:rsidP="00481F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Перень сёрот (Овощи и фрукты).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820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820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820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561"/>
        </w:trPr>
        <w:tc>
          <w:tcPr>
            <w:tcW w:w="801" w:type="dxa"/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517" w:type="dxa"/>
            <w:tcBorders>
              <w:bottom w:val="single" w:sz="4" w:space="0" w:color="auto"/>
            </w:tcBorders>
          </w:tcPr>
          <w:p w:rsidR="00B2586A" w:rsidRPr="00F07E70" w:rsidRDefault="00B2586A" w:rsidP="00481F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Сёксеть казненза (Подарки осени)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6" w:type="dxa"/>
            <w:tcBorders>
              <w:top w:val="single" w:sz="4" w:space="0" w:color="auto"/>
              <w:bottom w:val="single" w:sz="4" w:space="0" w:color="auto"/>
            </w:tcBorders>
          </w:tcPr>
          <w:p w:rsidR="00B2586A" w:rsidRPr="00F07E70" w:rsidRDefault="00B2586A" w:rsidP="00093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урок-беседа,</w:t>
            </w:r>
          </w:p>
          <w:p w:rsidR="00B2586A" w:rsidRPr="00F07E70" w:rsidRDefault="00B2586A" w:rsidP="0048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урок-налхкома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2586A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83F" w:rsidRPr="00F07E70" w:rsidRDefault="00AF183F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820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3C5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449"/>
        </w:trPr>
        <w:tc>
          <w:tcPr>
            <w:tcW w:w="801" w:type="dxa"/>
            <w:tcBorders>
              <w:bottom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517" w:type="dxa"/>
            <w:tcBorders>
              <w:top w:val="single" w:sz="4" w:space="0" w:color="auto"/>
              <w:bottom w:val="single" w:sz="4" w:space="0" w:color="auto"/>
            </w:tcBorders>
          </w:tcPr>
          <w:p w:rsidR="00B2586A" w:rsidRPr="00F07E70" w:rsidRDefault="00B2586A" w:rsidP="00481F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Переса. (В огороде</w:t>
            </w:r>
            <w:proofErr w:type="gramStart"/>
            <w:r w:rsidRPr="00F07E70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6" w:type="dxa"/>
            <w:tcBorders>
              <w:top w:val="single" w:sz="4" w:space="0" w:color="auto"/>
              <w:bottom w:val="single" w:sz="4" w:space="0" w:color="auto"/>
            </w:tcBorders>
          </w:tcPr>
          <w:p w:rsidR="00B2586A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988" w:rsidRPr="00F07E70" w:rsidRDefault="00F06988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AF183F" w:rsidRDefault="00AF183F" w:rsidP="00BD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</w:t>
            </w:r>
          </w:p>
          <w:p w:rsidR="00B2586A" w:rsidRPr="00F07E70" w:rsidRDefault="0049189E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626F53" w:rsidP="006D3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</w:t>
            </w:r>
          </w:p>
          <w:p w:rsidR="00B2586A" w:rsidRPr="00F07E70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6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</w:t>
            </w:r>
          </w:p>
          <w:p w:rsidR="00B2586A" w:rsidRPr="00F07E70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820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3C5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3C5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705"/>
        </w:trPr>
        <w:tc>
          <w:tcPr>
            <w:tcW w:w="801" w:type="dxa"/>
            <w:tcBorders>
              <w:bottom w:val="single" w:sz="4" w:space="0" w:color="auto"/>
            </w:tcBorders>
          </w:tcPr>
          <w:p w:rsidR="00B2586A" w:rsidRPr="00D36181" w:rsidRDefault="00B2586A" w:rsidP="00BE06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81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6113" w:type="dxa"/>
            <w:gridSpan w:val="2"/>
            <w:tcBorders>
              <w:bottom w:val="single" w:sz="4" w:space="0" w:color="auto"/>
            </w:tcBorders>
          </w:tcPr>
          <w:p w:rsidR="00B2586A" w:rsidRPr="00F07E70" w:rsidRDefault="00B2586A" w:rsidP="00BE0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Тялось (Зима).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B2586A" w:rsidRPr="00F07E70" w:rsidRDefault="00B2586A" w:rsidP="009F1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2586A" w:rsidRPr="00F07E70" w:rsidRDefault="00B2586A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795"/>
        </w:trPr>
        <w:tc>
          <w:tcPr>
            <w:tcW w:w="801" w:type="dxa"/>
            <w:tcBorders>
              <w:bottom w:val="single" w:sz="4" w:space="0" w:color="auto"/>
            </w:tcBorders>
          </w:tcPr>
          <w:p w:rsidR="00B2586A" w:rsidRPr="00F07E70" w:rsidRDefault="00B2586A" w:rsidP="00BE0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517" w:type="dxa"/>
            <w:tcBorders>
              <w:bottom w:val="single" w:sz="4" w:space="0" w:color="auto"/>
            </w:tcBorders>
          </w:tcPr>
          <w:p w:rsidR="00B2586A" w:rsidRPr="00F07E70" w:rsidRDefault="00B2586A" w:rsidP="00093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Тялоть приметанза (Приметы зимы).</w:t>
            </w:r>
          </w:p>
        </w:tc>
        <w:tc>
          <w:tcPr>
            <w:tcW w:w="2596" w:type="dxa"/>
            <w:tcBorders>
              <w:top w:val="single" w:sz="4" w:space="0" w:color="auto"/>
              <w:bottom w:val="single" w:sz="4" w:space="0" w:color="auto"/>
            </w:tcBorders>
          </w:tcPr>
          <w:p w:rsidR="00B2586A" w:rsidRPr="00F07E70" w:rsidRDefault="00B2586A" w:rsidP="00E67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урок-беседа,</w:t>
            </w:r>
          </w:p>
          <w:p w:rsidR="00B2586A" w:rsidRPr="00F07E70" w:rsidRDefault="00B2586A" w:rsidP="00CC0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урок-рисавама, ИКТ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BD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202F6C" w:rsidP="00BD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75" w:rsidRDefault="00FF7B75" w:rsidP="00BD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BD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75" w:rsidRDefault="00FF7B75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820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3C5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3C5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3C5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599"/>
        </w:trPr>
        <w:tc>
          <w:tcPr>
            <w:tcW w:w="801" w:type="dxa"/>
          </w:tcPr>
          <w:p w:rsidR="00B2586A" w:rsidRPr="00F07E70" w:rsidRDefault="00B2586A" w:rsidP="00BE0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3517" w:type="dxa"/>
            <w:tcBorders>
              <w:bottom w:val="single" w:sz="4" w:space="0" w:color="auto"/>
            </w:tcBorders>
          </w:tcPr>
          <w:p w:rsidR="00B2586A" w:rsidRPr="00F07E70" w:rsidRDefault="00B2586A" w:rsidP="00CC60A0">
            <w:pPr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Тялонь ши (Зимний день)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6" w:type="dxa"/>
            <w:tcBorders>
              <w:bottom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A5300" w:rsidRPr="00F07E70" w:rsidRDefault="00202F6C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9189E" w:rsidRPr="00F07E70" w:rsidRDefault="00626F53" w:rsidP="00103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06289A" w:rsidRDefault="00626F53" w:rsidP="0006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</w:t>
            </w:r>
          </w:p>
          <w:p w:rsidR="00B2586A" w:rsidRPr="00F07E70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586A" w:rsidRDefault="00B2586A" w:rsidP="003C5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AA5300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2586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2586A" w:rsidRDefault="00B2586A" w:rsidP="003C5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left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693"/>
        </w:trPr>
        <w:tc>
          <w:tcPr>
            <w:tcW w:w="801" w:type="dxa"/>
          </w:tcPr>
          <w:p w:rsidR="00B2586A" w:rsidRPr="00D36181" w:rsidRDefault="00B2586A" w:rsidP="00BE06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81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3517" w:type="dxa"/>
          </w:tcPr>
          <w:p w:rsidR="00B2586A" w:rsidRPr="00F07E70" w:rsidRDefault="000878AC" w:rsidP="000933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8AC">
              <w:rPr>
                <w:rFonts w:ascii="Times New Roman" w:hAnsi="Times New Roman" w:cs="Times New Roman"/>
                <w:b/>
                <w:sz w:val="24"/>
                <w:szCs w:val="24"/>
              </w:rPr>
              <w:t>Ломанць (человек)</w:t>
            </w:r>
          </w:p>
        </w:tc>
        <w:tc>
          <w:tcPr>
            <w:tcW w:w="2596" w:type="dxa"/>
            <w:tcBorders>
              <w:bottom w:val="single" w:sz="4" w:space="0" w:color="auto"/>
            </w:tcBorders>
          </w:tcPr>
          <w:p w:rsidR="00B2586A" w:rsidRPr="00F07E70" w:rsidRDefault="00B2586A" w:rsidP="00BE0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B2586A" w:rsidRPr="00F07E70" w:rsidRDefault="000878AC" w:rsidP="000933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2586A" w:rsidRPr="00F07E70" w:rsidRDefault="00B2586A" w:rsidP="00820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586A" w:rsidRPr="00F07E70" w:rsidRDefault="00B2586A" w:rsidP="00820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B2586A" w:rsidRPr="00F07E70" w:rsidRDefault="00B2586A" w:rsidP="00820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left w:val="single" w:sz="4" w:space="0" w:color="auto"/>
            </w:tcBorders>
          </w:tcPr>
          <w:p w:rsidR="00B2586A" w:rsidRPr="00F07E70" w:rsidRDefault="00B2586A" w:rsidP="0009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972"/>
        </w:trPr>
        <w:tc>
          <w:tcPr>
            <w:tcW w:w="801" w:type="dxa"/>
          </w:tcPr>
          <w:p w:rsidR="00B2586A" w:rsidRPr="00F07E70" w:rsidRDefault="00B2586A" w:rsidP="00BE0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9.1.</w:t>
            </w:r>
          </w:p>
        </w:tc>
        <w:tc>
          <w:tcPr>
            <w:tcW w:w="3517" w:type="dxa"/>
          </w:tcPr>
          <w:p w:rsidR="00B2586A" w:rsidRPr="00F07E70" w:rsidRDefault="000878AC" w:rsidP="00093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Ломанть ронгоц (Строение человек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6" w:type="dxa"/>
            <w:tcBorders>
              <w:top w:val="single" w:sz="4" w:space="0" w:color="auto"/>
            </w:tcBorders>
          </w:tcPr>
          <w:p w:rsidR="00B2586A" w:rsidRPr="00F07E70" w:rsidRDefault="00B2586A" w:rsidP="00FF0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урок-беседа,</w:t>
            </w:r>
          </w:p>
          <w:p w:rsidR="00B2586A" w:rsidRPr="00F07E70" w:rsidRDefault="00B2586A" w:rsidP="00BE0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 xml:space="preserve">урок-налхкома, ИКТ: </w:t>
            </w:r>
          </w:p>
        </w:tc>
        <w:tc>
          <w:tcPr>
            <w:tcW w:w="1558" w:type="dxa"/>
          </w:tcPr>
          <w:p w:rsidR="00B2586A" w:rsidRPr="00F07E70" w:rsidRDefault="00B2586A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2586A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202F6C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586A" w:rsidRDefault="00B2586A" w:rsidP="006D3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626F53" w:rsidP="006D3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B2586A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586A" w:rsidRDefault="00B2586A" w:rsidP="00820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Default="00B2586A" w:rsidP="003C5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3C5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2586A" w:rsidRDefault="00B2586A" w:rsidP="003C59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left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8AC" w:rsidRPr="00F07E70" w:rsidTr="00013182">
        <w:trPr>
          <w:gridAfter w:val="1"/>
          <w:wAfter w:w="8" w:type="dxa"/>
          <w:trHeight w:val="579"/>
        </w:trPr>
        <w:tc>
          <w:tcPr>
            <w:tcW w:w="801" w:type="dxa"/>
            <w:tcBorders>
              <w:bottom w:val="single" w:sz="4" w:space="0" w:color="auto"/>
            </w:tcBorders>
          </w:tcPr>
          <w:p w:rsidR="000878AC" w:rsidRPr="000878AC" w:rsidRDefault="000878AC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8AC"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3517" w:type="dxa"/>
            <w:tcBorders>
              <w:bottom w:val="single" w:sz="4" w:space="0" w:color="auto"/>
              <w:right w:val="single" w:sz="4" w:space="0" w:color="auto"/>
            </w:tcBorders>
          </w:tcPr>
          <w:p w:rsidR="000878AC" w:rsidRPr="00F07E70" w:rsidRDefault="000878AC" w:rsidP="0086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8AC">
              <w:rPr>
                <w:rFonts w:ascii="Times New Roman" w:hAnsi="Times New Roman" w:cs="Times New Roman"/>
                <w:sz w:val="24"/>
                <w:szCs w:val="24"/>
              </w:rPr>
              <w:t>Ломанть шамаликоц (Лицо человека).</w:t>
            </w:r>
          </w:p>
        </w:tc>
        <w:tc>
          <w:tcPr>
            <w:tcW w:w="2596" w:type="dxa"/>
            <w:tcBorders>
              <w:left w:val="single" w:sz="4" w:space="0" w:color="auto"/>
              <w:bottom w:val="single" w:sz="4" w:space="0" w:color="auto"/>
            </w:tcBorders>
          </w:tcPr>
          <w:p w:rsidR="000878AC" w:rsidRPr="00F07E70" w:rsidRDefault="000878AC" w:rsidP="00867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0878AC" w:rsidRPr="00F07E70" w:rsidRDefault="000878AC" w:rsidP="009F1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C" w:rsidRPr="00F07E70" w:rsidRDefault="00202F6C" w:rsidP="00AA5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C" w:rsidRPr="00F07E70" w:rsidRDefault="00626F53" w:rsidP="00AA5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C" w:rsidRPr="00F07E70" w:rsidRDefault="00626F53" w:rsidP="00AA5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C" w:rsidRPr="00F07E70" w:rsidRDefault="000878AC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C" w:rsidRPr="00F07E70" w:rsidRDefault="000878AC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8AC" w:rsidRPr="00F07E70" w:rsidRDefault="000878AC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530"/>
        </w:trPr>
        <w:tc>
          <w:tcPr>
            <w:tcW w:w="801" w:type="dxa"/>
          </w:tcPr>
          <w:p w:rsidR="00B2586A" w:rsidRPr="000878AC" w:rsidRDefault="000878AC" w:rsidP="009F1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8AC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517" w:type="dxa"/>
            <w:tcBorders>
              <w:bottom w:val="single" w:sz="4" w:space="0" w:color="auto"/>
            </w:tcBorders>
          </w:tcPr>
          <w:p w:rsidR="00B2586A" w:rsidRPr="000878AC" w:rsidRDefault="000878AC" w:rsidP="003C16A8">
            <w:pPr>
              <w:ind w:right="-1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8AC">
              <w:rPr>
                <w:rFonts w:ascii="Times New Roman" w:hAnsi="Times New Roman" w:cs="Times New Roman"/>
                <w:b/>
                <w:sz w:val="24"/>
                <w:szCs w:val="24"/>
              </w:rPr>
              <w:t>Од кизось (Новый год).</w:t>
            </w:r>
          </w:p>
        </w:tc>
        <w:tc>
          <w:tcPr>
            <w:tcW w:w="2596" w:type="dxa"/>
            <w:tcBorders>
              <w:top w:val="single" w:sz="4" w:space="0" w:color="auto"/>
              <w:bottom w:val="single" w:sz="4" w:space="0" w:color="auto"/>
            </w:tcBorders>
          </w:tcPr>
          <w:p w:rsidR="00B2586A" w:rsidRPr="000878AC" w:rsidRDefault="00B2586A" w:rsidP="00472B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B2586A" w:rsidRPr="000878AC" w:rsidRDefault="00B2586A" w:rsidP="009F1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8A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2586A" w:rsidRDefault="00B2586A" w:rsidP="00F4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Pr="00F07E70" w:rsidRDefault="00B2586A" w:rsidP="00BD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Pr="00F07E70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2F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.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2F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679"/>
        </w:trPr>
        <w:tc>
          <w:tcPr>
            <w:tcW w:w="801" w:type="dxa"/>
          </w:tcPr>
          <w:p w:rsidR="00B2586A" w:rsidRPr="00F07E70" w:rsidRDefault="000878AC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  <w:r w:rsidR="00B2586A" w:rsidRPr="00F07E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7" w:type="dxa"/>
            <w:tcBorders>
              <w:top w:val="single" w:sz="4" w:space="0" w:color="auto"/>
              <w:right w:val="single" w:sz="4" w:space="0" w:color="auto"/>
            </w:tcBorders>
          </w:tcPr>
          <w:p w:rsidR="00B2586A" w:rsidRPr="00F07E70" w:rsidRDefault="000878AC" w:rsidP="003C16A8">
            <w:pPr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Тялонь праздникне (Зимние праздники).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78AC" w:rsidRPr="000878AC" w:rsidRDefault="000878AC" w:rsidP="00087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8AC">
              <w:rPr>
                <w:rFonts w:ascii="Times New Roman" w:hAnsi="Times New Roman" w:cs="Times New Roman"/>
                <w:sz w:val="24"/>
                <w:szCs w:val="24"/>
              </w:rPr>
              <w:t>урок-беседа,</w:t>
            </w:r>
          </w:p>
          <w:p w:rsidR="00B2586A" w:rsidRPr="00F07E70" w:rsidRDefault="000878AC" w:rsidP="00087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8AC">
              <w:rPr>
                <w:rFonts w:ascii="Times New Roman" w:hAnsi="Times New Roman" w:cs="Times New Roman"/>
                <w:sz w:val="24"/>
                <w:szCs w:val="24"/>
              </w:rPr>
              <w:t>урок-налхкома, ИКТ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B2586A" w:rsidRPr="00F07E70" w:rsidRDefault="00B2586A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2586A" w:rsidRPr="00F07E70" w:rsidRDefault="00202F6C" w:rsidP="00495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626F53" w:rsidP="00BD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626F53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2F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2F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2F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E52" w:rsidRPr="00F07E70" w:rsidTr="00013182">
        <w:trPr>
          <w:gridAfter w:val="1"/>
          <w:wAfter w:w="8" w:type="dxa"/>
          <w:trHeight w:val="829"/>
        </w:trPr>
        <w:tc>
          <w:tcPr>
            <w:tcW w:w="801" w:type="dxa"/>
          </w:tcPr>
          <w:p w:rsidR="00542E52" w:rsidRPr="00F07E70" w:rsidRDefault="00542E52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18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7" w:type="dxa"/>
            <w:tcBorders>
              <w:right w:val="single" w:sz="4" w:space="0" w:color="auto"/>
            </w:tcBorders>
          </w:tcPr>
          <w:p w:rsidR="00542E52" w:rsidRPr="00F07E70" w:rsidRDefault="00542E52" w:rsidP="00472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Мъзяра? (Сколько?) </w:t>
            </w:r>
          </w:p>
        </w:tc>
        <w:tc>
          <w:tcPr>
            <w:tcW w:w="2596" w:type="dxa"/>
            <w:tcBorders>
              <w:left w:val="single" w:sz="4" w:space="0" w:color="auto"/>
            </w:tcBorders>
          </w:tcPr>
          <w:p w:rsidR="00542E52" w:rsidRPr="00F07E70" w:rsidRDefault="00542E52" w:rsidP="00542E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542E52" w:rsidRPr="00F07E70" w:rsidRDefault="00542E52" w:rsidP="009F1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52" w:rsidRPr="00F07E70" w:rsidRDefault="00542E52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52" w:rsidRPr="00F07E70" w:rsidRDefault="00542E52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52" w:rsidRPr="00F07E70" w:rsidRDefault="00542E52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52" w:rsidRPr="00F07E70" w:rsidRDefault="00542E52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52" w:rsidRPr="00F07E70" w:rsidRDefault="00542E52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2E52" w:rsidRPr="00F07E70" w:rsidRDefault="00542E52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852"/>
        </w:trPr>
        <w:tc>
          <w:tcPr>
            <w:tcW w:w="801" w:type="dxa"/>
          </w:tcPr>
          <w:p w:rsidR="00B2586A" w:rsidRPr="00F07E70" w:rsidRDefault="00B2586A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3517" w:type="dxa"/>
            <w:tcBorders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472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1-10 лувкссь (Счет от 1 до 10).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586A" w:rsidRPr="00F07E70" w:rsidRDefault="00B2586A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урок-налхкома, ИКТ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B2586A" w:rsidRPr="00F07E70" w:rsidRDefault="00B2586A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2586A" w:rsidRDefault="00B2586A" w:rsidP="00495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202F6C" w:rsidP="00495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D97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626F53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2F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2F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97"/>
        </w:trPr>
        <w:tc>
          <w:tcPr>
            <w:tcW w:w="801" w:type="dxa"/>
          </w:tcPr>
          <w:p w:rsidR="00B2586A" w:rsidRPr="00F07E70" w:rsidRDefault="00B2586A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11.2.</w:t>
            </w:r>
          </w:p>
        </w:tc>
        <w:tc>
          <w:tcPr>
            <w:tcW w:w="3517" w:type="dxa"/>
            <w:tcBorders>
              <w:top w:val="single" w:sz="4" w:space="0" w:color="auto"/>
            </w:tcBorders>
          </w:tcPr>
          <w:p w:rsidR="00B2586A" w:rsidRPr="00F07E70" w:rsidRDefault="00B2586A" w:rsidP="009F1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Мзяра? кизефксть тевс нолямац (Употребление в речи вопроса сколько?)</w:t>
            </w:r>
          </w:p>
        </w:tc>
        <w:tc>
          <w:tcPr>
            <w:tcW w:w="2596" w:type="dxa"/>
            <w:tcBorders>
              <w:top w:val="single" w:sz="4" w:space="0" w:color="auto"/>
            </w:tcBorders>
          </w:tcPr>
          <w:p w:rsidR="00B2586A" w:rsidRPr="00F07E70" w:rsidRDefault="00B2586A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B2586A" w:rsidRPr="00F07E70" w:rsidRDefault="00B2586A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2586A" w:rsidRDefault="00B2586A" w:rsidP="00F4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202F6C" w:rsidP="00BD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95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2F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2F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2F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486"/>
        </w:trPr>
        <w:tc>
          <w:tcPr>
            <w:tcW w:w="801" w:type="dxa"/>
            <w:tcBorders>
              <w:bottom w:val="single" w:sz="4" w:space="0" w:color="auto"/>
            </w:tcBorders>
          </w:tcPr>
          <w:p w:rsidR="00B2586A" w:rsidRPr="00D36181" w:rsidRDefault="00B2586A" w:rsidP="00303E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81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6113" w:type="dxa"/>
            <w:gridSpan w:val="2"/>
            <w:tcBorders>
              <w:bottom w:val="single" w:sz="4" w:space="0" w:color="auto"/>
            </w:tcBorders>
          </w:tcPr>
          <w:p w:rsidR="00B2586A" w:rsidRDefault="00B2586A" w:rsidP="00472B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Ярхцамбяльсь и кядьгонятне (Пища и посуда).</w:t>
            </w:r>
          </w:p>
          <w:p w:rsidR="00542E52" w:rsidRPr="00F07E70" w:rsidRDefault="00542E52" w:rsidP="00472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B2586A" w:rsidRPr="00F07E70" w:rsidRDefault="00B2586A" w:rsidP="009F1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08E" w:rsidRPr="00F07E70" w:rsidRDefault="00E8108E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586A" w:rsidRPr="00F07E70" w:rsidRDefault="00B2586A" w:rsidP="009F1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699"/>
        </w:trPr>
        <w:tc>
          <w:tcPr>
            <w:tcW w:w="801" w:type="dxa"/>
          </w:tcPr>
          <w:p w:rsidR="00B2586A" w:rsidRPr="00F07E70" w:rsidRDefault="00B2586A" w:rsidP="00015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3517" w:type="dxa"/>
          </w:tcPr>
          <w:p w:rsidR="00B2586A" w:rsidRPr="00F07E70" w:rsidRDefault="00B2586A" w:rsidP="00622A06">
            <w:pPr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Ярхцамбяльсь (Продукты питания)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6" w:type="dxa"/>
            <w:vMerge w:val="restart"/>
            <w:tcBorders>
              <w:top w:val="single" w:sz="4" w:space="0" w:color="auto"/>
            </w:tcBorders>
          </w:tcPr>
          <w:p w:rsidR="00B2586A" w:rsidRPr="00F07E70" w:rsidRDefault="00B2586A" w:rsidP="00472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урок-беседа,</w:t>
            </w:r>
          </w:p>
          <w:p w:rsidR="00B2586A" w:rsidRPr="00F07E70" w:rsidRDefault="00B2586A" w:rsidP="00472B0C">
            <w:pPr>
              <w:framePr w:hSpace="180" w:wrap="around" w:vAnchor="text" w:hAnchor="text" w:y="1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урок-рисавама</w:t>
            </w:r>
          </w:p>
        </w:tc>
        <w:tc>
          <w:tcPr>
            <w:tcW w:w="1558" w:type="dxa"/>
          </w:tcPr>
          <w:p w:rsidR="00B2586A" w:rsidRPr="00F07E70" w:rsidRDefault="00B2586A" w:rsidP="00015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2586A" w:rsidRDefault="00B2586A" w:rsidP="00F4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202F6C" w:rsidP="00F4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C849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C8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2F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7F3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B1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7F3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695"/>
        </w:trPr>
        <w:tc>
          <w:tcPr>
            <w:tcW w:w="801" w:type="dxa"/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12.2.</w:t>
            </w:r>
          </w:p>
        </w:tc>
        <w:tc>
          <w:tcPr>
            <w:tcW w:w="3517" w:type="dxa"/>
          </w:tcPr>
          <w:p w:rsidR="00B2586A" w:rsidRPr="00F07E70" w:rsidRDefault="00B2586A" w:rsidP="00887E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Кядьгонятне (Посуда)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6" w:type="dxa"/>
            <w:vMerge/>
          </w:tcPr>
          <w:p w:rsidR="00B2586A" w:rsidRPr="00F07E70" w:rsidRDefault="00B2586A" w:rsidP="005D2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2586A" w:rsidRDefault="00B2586A" w:rsidP="00495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202F6C" w:rsidP="00495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586A" w:rsidRDefault="00B2586A" w:rsidP="007F3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7F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B2586A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586A" w:rsidRDefault="00B2586A" w:rsidP="002F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7F3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2586A" w:rsidRDefault="00B2586A" w:rsidP="002F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7F3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691"/>
        </w:trPr>
        <w:tc>
          <w:tcPr>
            <w:tcW w:w="801" w:type="dxa"/>
          </w:tcPr>
          <w:p w:rsidR="00B2586A" w:rsidRPr="00D36181" w:rsidRDefault="00B2586A" w:rsidP="00887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81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6113" w:type="dxa"/>
            <w:gridSpan w:val="2"/>
          </w:tcPr>
          <w:p w:rsidR="00B2586A" w:rsidRPr="00F07E70" w:rsidRDefault="00B2586A" w:rsidP="00472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Лангонь и пильгонь щапне (Одежда и обувь).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B2586A" w:rsidRPr="0049189E" w:rsidRDefault="00B2586A" w:rsidP="00887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8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701"/>
        </w:trPr>
        <w:tc>
          <w:tcPr>
            <w:tcW w:w="801" w:type="dxa"/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3517" w:type="dxa"/>
          </w:tcPr>
          <w:p w:rsidR="00B2586A" w:rsidRPr="00F07E70" w:rsidRDefault="00B2586A" w:rsidP="00742A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Лангонь щапне (Одежда)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6" w:type="dxa"/>
            <w:vMerge w:val="restart"/>
          </w:tcPr>
          <w:p w:rsidR="00B2586A" w:rsidRPr="00F07E70" w:rsidRDefault="00B2586A" w:rsidP="00742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урок-беседа, урок-рисавама, компьютернай технологиятнень тевс нолдамасна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2586A" w:rsidRDefault="00B2586A" w:rsidP="007F3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202F6C" w:rsidP="007F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D97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D97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2F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Pr="00F07E70" w:rsidRDefault="00B2586A" w:rsidP="00B1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698"/>
        </w:trPr>
        <w:tc>
          <w:tcPr>
            <w:tcW w:w="801" w:type="dxa"/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3517" w:type="dxa"/>
          </w:tcPr>
          <w:p w:rsidR="00B2586A" w:rsidRPr="00F07E70" w:rsidRDefault="00B2586A" w:rsidP="00887E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Пильгонь щапне (Обувь)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6" w:type="dxa"/>
            <w:vMerge/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E5F09" w:rsidRDefault="005E5F09" w:rsidP="00495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202F6C" w:rsidP="00495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E5F09" w:rsidRDefault="005E5F09" w:rsidP="00B42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B42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</w:t>
            </w:r>
          </w:p>
        </w:tc>
        <w:tc>
          <w:tcPr>
            <w:tcW w:w="1120" w:type="dxa"/>
            <w:tcBorders>
              <w:left w:val="single" w:sz="4" w:space="0" w:color="auto"/>
              <w:right w:val="single" w:sz="4" w:space="0" w:color="auto"/>
            </w:tcBorders>
          </w:tcPr>
          <w:p w:rsidR="00B2586A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586A" w:rsidRPr="00F07E70" w:rsidRDefault="00B2586A" w:rsidP="002855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2586A" w:rsidRPr="00F07E70" w:rsidRDefault="00B2586A" w:rsidP="00B1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445"/>
        </w:trPr>
        <w:tc>
          <w:tcPr>
            <w:tcW w:w="801" w:type="dxa"/>
          </w:tcPr>
          <w:p w:rsidR="00B2586A" w:rsidRPr="00F07E70" w:rsidRDefault="00B2586A" w:rsidP="00EC5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18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13" w:type="dxa"/>
            <w:gridSpan w:val="2"/>
          </w:tcPr>
          <w:p w:rsidR="00B2586A" w:rsidRPr="00F07E70" w:rsidRDefault="00B2586A" w:rsidP="00742A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Кудонь жуватат (Домашние животные).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</w:tcBorders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97"/>
        </w:trPr>
        <w:tc>
          <w:tcPr>
            <w:tcW w:w="801" w:type="dxa"/>
          </w:tcPr>
          <w:p w:rsidR="00B2586A" w:rsidRPr="00F07E70" w:rsidRDefault="00B2586A" w:rsidP="00EC5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14.1.</w:t>
            </w:r>
          </w:p>
        </w:tc>
        <w:tc>
          <w:tcPr>
            <w:tcW w:w="3517" w:type="dxa"/>
          </w:tcPr>
          <w:p w:rsidR="00B2586A" w:rsidRPr="00F07E70" w:rsidRDefault="00B2586A" w:rsidP="00742A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Кудонь жувататне и синь лефкссна (Домашние животные и их детеныши)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6" w:type="dxa"/>
            <w:tcBorders>
              <w:top w:val="single" w:sz="4" w:space="0" w:color="auto"/>
            </w:tcBorders>
          </w:tcPr>
          <w:p w:rsidR="00B2586A" w:rsidRPr="00F07E70" w:rsidRDefault="00B2586A" w:rsidP="00742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урок-беседа,</w:t>
            </w:r>
          </w:p>
          <w:p w:rsidR="00B2586A" w:rsidRPr="00F07E70" w:rsidRDefault="00B2586A" w:rsidP="00742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урок-рисавама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5E5F09" w:rsidRDefault="005E5F09" w:rsidP="005B3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202F6C" w:rsidP="005B3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F09" w:rsidRDefault="005E5F09" w:rsidP="00EA5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EA5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Pr="00F07E70" w:rsidRDefault="005E5F09" w:rsidP="0010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586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10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10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177" w:rsidRPr="00F07E70" w:rsidTr="00013182">
        <w:trPr>
          <w:gridAfter w:val="1"/>
          <w:wAfter w:w="8" w:type="dxa"/>
          <w:trHeight w:val="411"/>
        </w:trPr>
        <w:tc>
          <w:tcPr>
            <w:tcW w:w="801" w:type="dxa"/>
            <w:tcBorders>
              <w:bottom w:val="single" w:sz="4" w:space="0" w:color="auto"/>
            </w:tcBorders>
          </w:tcPr>
          <w:p w:rsidR="00FB2177" w:rsidRPr="00F07E70" w:rsidRDefault="00FB2177" w:rsidP="00EC58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6113" w:type="dxa"/>
            <w:gridSpan w:val="2"/>
            <w:tcBorders>
              <w:bottom w:val="single" w:sz="4" w:space="0" w:color="auto"/>
            </w:tcBorders>
          </w:tcPr>
          <w:p w:rsidR="00FB2177" w:rsidRPr="00F07E70" w:rsidRDefault="00FB2177" w:rsidP="00742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Вирень жуватат (Дикие животные).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FB2177" w:rsidRPr="00F07E70" w:rsidRDefault="00FB2177" w:rsidP="00887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FB2177" w:rsidRPr="00F07E70" w:rsidRDefault="00FB2177" w:rsidP="00C8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77" w:rsidRDefault="00FB2177" w:rsidP="00C8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177" w:rsidRPr="00F07E70" w:rsidRDefault="00FB2177" w:rsidP="00C8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77" w:rsidRDefault="00FB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177" w:rsidRPr="00F07E70" w:rsidRDefault="00FB2177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77" w:rsidRPr="00F07E70" w:rsidRDefault="00FB2177" w:rsidP="007F3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177" w:rsidRPr="00F07E70" w:rsidRDefault="00FB2177" w:rsidP="00593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</w:tcBorders>
          </w:tcPr>
          <w:p w:rsidR="00FB2177" w:rsidRDefault="00FB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177" w:rsidRPr="00F07E70" w:rsidRDefault="00FB2177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177" w:rsidRPr="00F07E70" w:rsidTr="00013182">
        <w:trPr>
          <w:gridAfter w:val="1"/>
          <w:wAfter w:w="8" w:type="dxa"/>
          <w:trHeight w:val="411"/>
        </w:trPr>
        <w:tc>
          <w:tcPr>
            <w:tcW w:w="801" w:type="dxa"/>
            <w:tcBorders>
              <w:top w:val="single" w:sz="4" w:space="0" w:color="auto"/>
            </w:tcBorders>
          </w:tcPr>
          <w:p w:rsidR="00FB2177" w:rsidRPr="00FB2177" w:rsidRDefault="00FB2177" w:rsidP="00EC5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177">
              <w:rPr>
                <w:rFonts w:ascii="Times New Roman" w:hAnsi="Times New Roman" w:cs="Times New Roman"/>
                <w:sz w:val="24"/>
                <w:szCs w:val="24"/>
              </w:rPr>
              <w:t>15.1.</w:t>
            </w:r>
          </w:p>
        </w:tc>
        <w:tc>
          <w:tcPr>
            <w:tcW w:w="6113" w:type="dxa"/>
            <w:gridSpan w:val="2"/>
            <w:tcBorders>
              <w:top w:val="single" w:sz="4" w:space="0" w:color="auto"/>
            </w:tcBorders>
          </w:tcPr>
          <w:p w:rsidR="00FB2177" w:rsidRDefault="00FB2177" w:rsidP="00742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177">
              <w:rPr>
                <w:rFonts w:ascii="Times New Roman" w:hAnsi="Times New Roman" w:cs="Times New Roman"/>
                <w:sz w:val="24"/>
                <w:szCs w:val="24"/>
              </w:rPr>
              <w:t>Вирень жуватат (Дикие животные).</w:t>
            </w:r>
          </w:p>
          <w:p w:rsidR="00FB2177" w:rsidRPr="00FB2177" w:rsidRDefault="00FB2177" w:rsidP="00742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FB2177" w:rsidRPr="00FB2177" w:rsidRDefault="00FB2177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1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FB2177" w:rsidRPr="00F07E70" w:rsidRDefault="00202F6C" w:rsidP="00C8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77" w:rsidRDefault="00626F53" w:rsidP="00C8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77" w:rsidRDefault="00626F53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77" w:rsidRPr="00F07E70" w:rsidRDefault="00FB2177" w:rsidP="007F3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177" w:rsidRDefault="00FB2177" w:rsidP="00593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</w:tcPr>
          <w:p w:rsidR="00FB2177" w:rsidRDefault="00FB2177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830"/>
        </w:trPr>
        <w:tc>
          <w:tcPr>
            <w:tcW w:w="801" w:type="dxa"/>
          </w:tcPr>
          <w:p w:rsidR="00B2586A" w:rsidRPr="00D36181" w:rsidRDefault="00B2586A" w:rsidP="00851A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81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6113" w:type="dxa"/>
            <w:gridSpan w:val="2"/>
          </w:tcPr>
          <w:p w:rsidR="00B2586A" w:rsidRPr="00F07E70" w:rsidRDefault="00B2586A" w:rsidP="00887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Нармоттне. (Птицы). 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692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692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692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</w:tcBorders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1047"/>
        </w:trPr>
        <w:tc>
          <w:tcPr>
            <w:tcW w:w="801" w:type="dxa"/>
            <w:tcBorders>
              <w:bottom w:val="single" w:sz="4" w:space="0" w:color="auto"/>
            </w:tcBorders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16.1.</w:t>
            </w:r>
          </w:p>
        </w:tc>
        <w:tc>
          <w:tcPr>
            <w:tcW w:w="3517" w:type="dxa"/>
            <w:tcBorders>
              <w:bottom w:val="single" w:sz="4" w:space="0" w:color="auto"/>
            </w:tcBorders>
          </w:tcPr>
          <w:p w:rsidR="00B2586A" w:rsidRPr="00F07E70" w:rsidRDefault="00B2586A" w:rsidP="00887E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Кудонь нармоттне и  д</w:t>
            </w: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 xml:space="preserve">икай нармоттне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(Домашние птицы и д</w:t>
            </w: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икие птицы)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6" w:type="dxa"/>
            <w:tcBorders>
              <w:top w:val="single" w:sz="4" w:space="0" w:color="auto"/>
              <w:bottom w:val="single" w:sz="4" w:space="0" w:color="auto"/>
            </w:tcBorders>
          </w:tcPr>
          <w:p w:rsidR="00B2586A" w:rsidRPr="00F07E70" w:rsidRDefault="00B2586A" w:rsidP="00887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Урок-беседа;</w:t>
            </w:r>
          </w:p>
          <w:p w:rsidR="00B2586A" w:rsidRPr="00F07E70" w:rsidRDefault="00B2586A" w:rsidP="00887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-урок-налхкома «Минь нармоненьке»;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B2586A" w:rsidRPr="00F07E70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96" w:rsidRDefault="00B42696" w:rsidP="005B3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44B64" w:rsidRDefault="00202F6C" w:rsidP="005B3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09" w:rsidRDefault="005E5F09" w:rsidP="00C8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44B64" w:rsidRDefault="00626F53" w:rsidP="00C8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44B64" w:rsidRDefault="00626F53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5B3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Default="00B2586A" w:rsidP="0088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10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10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105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588"/>
        </w:trPr>
        <w:tc>
          <w:tcPr>
            <w:tcW w:w="801" w:type="dxa"/>
          </w:tcPr>
          <w:p w:rsidR="00B2586A" w:rsidRPr="00D36181" w:rsidRDefault="00B2586A" w:rsidP="00755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81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6113" w:type="dxa"/>
            <w:gridSpan w:val="2"/>
          </w:tcPr>
          <w:p w:rsidR="00B2586A" w:rsidRPr="00F07E70" w:rsidRDefault="00B2586A" w:rsidP="00755F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Перьфпяльсь (Мир вокруг нас)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692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692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692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825"/>
        </w:trPr>
        <w:tc>
          <w:tcPr>
            <w:tcW w:w="801" w:type="dxa"/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17.1.</w:t>
            </w:r>
          </w:p>
        </w:tc>
        <w:tc>
          <w:tcPr>
            <w:tcW w:w="3517" w:type="dxa"/>
          </w:tcPr>
          <w:p w:rsidR="00B2586A" w:rsidRPr="00F07E70" w:rsidRDefault="002475E1" w:rsidP="00672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Природась и ломанць. (Природа и человек).</w:t>
            </w:r>
          </w:p>
        </w:tc>
        <w:tc>
          <w:tcPr>
            <w:tcW w:w="2596" w:type="dxa"/>
            <w:vMerge w:val="restart"/>
            <w:tcBorders>
              <w:top w:val="single" w:sz="4" w:space="0" w:color="auto"/>
            </w:tcBorders>
          </w:tcPr>
          <w:p w:rsidR="00B2586A" w:rsidRPr="00F07E70" w:rsidRDefault="00B2586A" w:rsidP="0075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урок-беседа,</w:t>
            </w:r>
          </w:p>
          <w:p w:rsidR="00B2586A" w:rsidRPr="00F07E70" w:rsidRDefault="00B2586A" w:rsidP="0075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09" w:rsidRDefault="005E5F09" w:rsidP="005B3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202F6C" w:rsidP="005B3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09" w:rsidRDefault="005E5F09" w:rsidP="005B3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5B3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B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BC2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708"/>
        </w:trPr>
        <w:tc>
          <w:tcPr>
            <w:tcW w:w="801" w:type="dxa"/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17.2.</w:t>
            </w:r>
          </w:p>
        </w:tc>
        <w:tc>
          <w:tcPr>
            <w:tcW w:w="3517" w:type="dxa"/>
          </w:tcPr>
          <w:p w:rsidR="00B2586A" w:rsidRPr="00F07E70" w:rsidRDefault="00567C2A" w:rsidP="00755F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Жуватань мирсь. (Мир животных).</w:t>
            </w:r>
          </w:p>
        </w:tc>
        <w:tc>
          <w:tcPr>
            <w:tcW w:w="2596" w:type="dxa"/>
            <w:vMerge/>
          </w:tcPr>
          <w:p w:rsidR="00B2586A" w:rsidRPr="00F07E70" w:rsidRDefault="00B2586A" w:rsidP="00755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E5F09" w:rsidRDefault="005E5F09" w:rsidP="005B3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202F6C" w:rsidP="005B3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09" w:rsidRDefault="005E5F09" w:rsidP="00D97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D97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B1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2586A" w:rsidRPr="00F07E70" w:rsidRDefault="00B2586A" w:rsidP="009705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B2586A" w:rsidRPr="00F07E70" w:rsidRDefault="00B2586A" w:rsidP="009705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704"/>
        </w:trPr>
        <w:tc>
          <w:tcPr>
            <w:tcW w:w="801" w:type="dxa"/>
          </w:tcPr>
          <w:p w:rsidR="00B2586A" w:rsidRPr="00D36181" w:rsidRDefault="00B2586A" w:rsidP="00755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81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6113" w:type="dxa"/>
            <w:gridSpan w:val="2"/>
          </w:tcPr>
          <w:p w:rsidR="00B2586A" w:rsidRPr="00F07E70" w:rsidRDefault="00B2586A" w:rsidP="00772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Ошсь и транспортсь (Город и транспорт)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692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692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692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692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1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829"/>
        </w:trPr>
        <w:tc>
          <w:tcPr>
            <w:tcW w:w="801" w:type="dxa"/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18.1.</w:t>
            </w:r>
          </w:p>
        </w:tc>
        <w:tc>
          <w:tcPr>
            <w:tcW w:w="3517" w:type="dxa"/>
          </w:tcPr>
          <w:p w:rsidR="00B2586A" w:rsidRPr="00F07E70" w:rsidRDefault="00B2586A" w:rsidP="00755F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Ошсь и транспортсь (Город и транспорт).</w:t>
            </w:r>
          </w:p>
        </w:tc>
        <w:tc>
          <w:tcPr>
            <w:tcW w:w="2596" w:type="dxa"/>
          </w:tcPr>
          <w:p w:rsidR="00B2586A" w:rsidRPr="00F07E70" w:rsidRDefault="00B2586A" w:rsidP="0075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урок-беседа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42696" w:rsidRDefault="00B42696" w:rsidP="005B3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202F6C" w:rsidP="005B3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D97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D97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626F53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Pr="00F07E70" w:rsidRDefault="00B2586A" w:rsidP="00B1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2586A" w:rsidRPr="00F07E70" w:rsidRDefault="00B2586A" w:rsidP="00B1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</w:tcPr>
          <w:p w:rsidR="00B2586A" w:rsidRPr="00F07E70" w:rsidRDefault="00B2586A" w:rsidP="00B1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571"/>
        </w:trPr>
        <w:tc>
          <w:tcPr>
            <w:tcW w:w="801" w:type="dxa"/>
          </w:tcPr>
          <w:p w:rsidR="00B2586A" w:rsidRPr="00D36181" w:rsidRDefault="00B2586A" w:rsidP="00755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81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6113" w:type="dxa"/>
            <w:gridSpan w:val="2"/>
          </w:tcPr>
          <w:p w:rsidR="00B2586A" w:rsidRPr="00F07E70" w:rsidRDefault="00B2586A" w:rsidP="0075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Недялянь шитне (Дни недели).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692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692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692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B1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707"/>
        </w:trPr>
        <w:tc>
          <w:tcPr>
            <w:tcW w:w="801" w:type="dxa"/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19.1.</w:t>
            </w:r>
          </w:p>
        </w:tc>
        <w:tc>
          <w:tcPr>
            <w:tcW w:w="3517" w:type="dxa"/>
          </w:tcPr>
          <w:p w:rsidR="00B2586A" w:rsidRPr="00F07E70" w:rsidRDefault="00B2586A" w:rsidP="00755F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Недялянь шитне (Дни недели).</w:t>
            </w:r>
          </w:p>
        </w:tc>
        <w:tc>
          <w:tcPr>
            <w:tcW w:w="2596" w:type="dxa"/>
            <w:tcBorders>
              <w:top w:val="single" w:sz="4" w:space="0" w:color="auto"/>
            </w:tcBorders>
          </w:tcPr>
          <w:p w:rsidR="00B2586A" w:rsidRPr="00F07E70" w:rsidRDefault="00B2586A" w:rsidP="0075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урок-беседа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49189E" w:rsidRDefault="0049189E" w:rsidP="005B3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202F6C" w:rsidP="005B3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89E" w:rsidRDefault="0049189E" w:rsidP="00D97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D97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B1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B1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586A" w:rsidRPr="00F07E70" w:rsidRDefault="00B2586A" w:rsidP="00B1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845"/>
        </w:trPr>
        <w:tc>
          <w:tcPr>
            <w:tcW w:w="801" w:type="dxa"/>
          </w:tcPr>
          <w:p w:rsidR="00B2586A" w:rsidRPr="00D36181" w:rsidRDefault="00B2586A" w:rsidP="00755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81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6113" w:type="dxa"/>
            <w:gridSpan w:val="2"/>
          </w:tcPr>
          <w:p w:rsidR="00B2586A" w:rsidRPr="00F07E70" w:rsidRDefault="00B2586A" w:rsidP="00772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Тундась и кизось (Весна и лето).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692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692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692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B1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B1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586A" w:rsidRPr="00F07E70" w:rsidRDefault="00B2586A" w:rsidP="00B1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828"/>
        </w:trPr>
        <w:tc>
          <w:tcPr>
            <w:tcW w:w="801" w:type="dxa"/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</w:t>
            </w:r>
          </w:p>
        </w:tc>
        <w:tc>
          <w:tcPr>
            <w:tcW w:w="3517" w:type="dxa"/>
          </w:tcPr>
          <w:p w:rsidR="00B2586A" w:rsidRPr="00F07E70" w:rsidRDefault="00B2586A" w:rsidP="00755F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Перьфпяльсь тунда (Природа весной).</w:t>
            </w:r>
          </w:p>
        </w:tc>
        <w:tc>
          <w:tcPr>
            <w:tcW w:w="2596" w:type="dxa"/>
            <w:tcBorders>
              <w:top w:val="single" w:sz="4" w:space="0" w:color="auto"/>
            </w:tcBorders>
          </w:tcPr>
          <w:p w:rsidR="00B2586A" w:rsidRPr="00F07E70" w:rsidRDefault="00B2586A" w:rsidP="00772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 xml:space="preserve">урок-игра, </w:t>
            </w:r>
          </w:p>
          <w:p w:rsidR="00B2586A" w:rsidRPr="00F07E70" w:rsidRDefault="00B2586A" w:rsidP="00772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урок-путешествие, ИКТ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49189E" w:rsidRDefault="0049189E" w:rsidP="00C8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202F6C" w:rsidP="00C8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89E" w:rsidRDefault="0049189E" w:rsidP="00D97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D97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89E" w:rsidRDefault="00491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626F53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Pr="00F07E70" w:rsidRDefault="00B2586A" w:rsidP="00B1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1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705"/>
        </w:trPr>
        <w:tc>
          <w:tcPr>
            <w:tcW w:w="801" w:type="dxa"/>
          </w:tcPr>
          <w:p w:rsidR="00B2586A" w:rsidRPr="00D36181" w:rsidRDefault="00B2586A" w:rsidP="00755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181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6113" w:type="dxa"/>
            <w:gridSpan w:val="2"/>
          </w:tcPr>
          <w:p w:rsidR="00B2586A" w:rsidRPr="00F07E70" w:rsidRDefault="00B2586A" w:rsidP="00772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Монь Мордовиязе. (Моя Мордовия).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B2586A" w:rsidRPr="00F07E70" w:rsidRDefault="00013182" w:rsidP="00755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692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692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692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9C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966"/>
        </w:trPr>
        <w:tc>
          <w:tcPr>
            <w:tcW w:w="801" w:type="dxa"/>
            <w:tcBorders>
              <w:top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21.1.</w:t>
            </w:r>
          </w:p>
        </w:tc>
        <w:tc>
          <w:tcPr>
            <w:tcW w:w="3517" w:type="dxa"/>
            <w:tcBorders>
              <w:top w:val="single" w:sz="4" w:space="0" w:color="auto"/>
            </w:tcBorders>
          </w:tcPr>
          <w:p w:rsidR="00B2586A" w:rsidRPr="00F07E70" w:rsidRDefault="00B2586A" w:rsidP="000265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Монь Родиназе - Мордовиясь. (Моя Родина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 xml:space="preserve"> Мордовия)</w:t>
            </w:r>
          </w:p>
        </w:tc>
        <w:tc>
          <w:tcPr>
            <w:tcW w:w="2596" w:type="dxa"/>
            <w:tcBorders>
              <w:top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42696" w:rsidRDefault="00B42696" w:rsidP="000C5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9C0724" w:rsidP="000C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02F6C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9E" w:rsidRDefault="0049189E" w:rsidP="00D97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D97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626F53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9C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B1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B1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837"/>
        </w:trPr>
        <w:tc>
          <w:tcPr>
            <w:tcW w:w="801" w:type="dxa"/>
            <w:tcBorders>
              <w:bottom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21.2.</w:t>
            </w:r>
          </w:p>
        </w:tc>
        <w:tc>
          <w:tcPr>
            <w:tcW w:w="3517" w:type="dxa"/>
            <w:tcBorders>
              <w:bottom w:val="single" w:sz="4" w:space="0" w:color="auto"/>
            </w:tcBorders>
          </w:tcPr>
          <w:p w:rsidR="00B2586A" w:rsidRPr="00F07E70" w:rsidRDefault="00B2586A" w:rsidP="000265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Минь ошеньке и веленьке. (Наши города и села).</w:t>
            </w:r>
          </w:p>
        </w:tc>
        <w:tc>
          <w:tcPr>
            <w:tcW w:w="2596" w:type="dxa"/>
            <w:tcBorders>
              <w:bottom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49189E" w:rsidRDefault="0049189E" w:rsidP="000C5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202F6C" w:rsidP="000C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9E" w:rsidRDefault="0049189E" w:rsidP="00D97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9C0724" w:rsidP="00D97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F53" w:rsidRPr="00F07E70" w:rsidRDefault="009C0724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Pr="00F07E70" w:rsidRDefault="00B2586A" w:rsidP="009C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1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86A" w:rsidRPr="00F07E70" w:rsidTr="00013182">
        <w:trPr>
          <w:gridAfter w:val="1"/>
          <w:wAfter w:w="8" w:type="dxa"/>
          <w:trHeight w:val="1174"/>
        </w:trPr>
        <w:tc>
          <w:tcPr>
            <w:tcW w:w="801" w:type="dxa"/>
            <w:tcBorders>
              <w:bottom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21.3</w:t>
            </w: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7" w:type="dxa"/>
            <w:tcBorders>
              <w:bottom w:val="single" w:sz="4" w:space="0" w:color="auto"/>
            </w:tcBorders>
          </w:tcPr>
          <w:p w:rsidR="00B2586A" w:rsidRPr="00F07E70" w:rsidRDefault="00B2586A" w:rsidP="00755F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Сембе материалть лятфтамац и кемокстамац (Повторение и закрепление всего материала)</w:t>
            </w:r>
          </w:p>
        </w:tc>
        <w:tc>
          <w:tcPr>
            <w:tcW w:w="2596" w:type="dxa"/>
            <w:tcBorders>
              <w:top w:val="single" w:sz="4" w:space="0" w:color="auto"/>
              <w:bottom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B2586A" w:rsidRPr="00F07E70" w:rsidRDefault="00B2586A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B42696" w:rsidRDefault="00B42696" w:rsidP="000C5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6C" w:rsidRPr="00F07E70" w:rsidRDefault="00202F6C" w:rsidP="000C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96" w:rsidRDefault="00B42696" w:rsidP="00C85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EF6" w:rsidRPr="00F07E70" w:rsidRDefault="009C0724" w:rsidP="00C8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73EF6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96" w:rsidRDefault="00B42696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EF6" w:rsidRPr="00F07E70" w:rsidRDefault="009C0724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73EF6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6A" w:rsidRDefault="00B2586A" w:rsidP="00692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9C0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1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</w:tcBorders>
          </w:tcPr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Default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86A" w:rsidRPr="00F07E70" w:rsidRDefault="00B2586A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182" w:rsidRPr="00F07E70" w:rsidTr="00013182">
        <w:trPr>
          <w:gridAfter w:val="1"/>
          <w:wAfter w:w="8" w:type="dxa"/>
          <w:trHeight w:val="953"/>
        </w:trPr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:rsidR="00013182" w:rsidRDefault="00013182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21.4</w:t>
            </w:r>
          </w:p>
        </w:tc>
        <w:tc>
          <w:tcPr>
            <w:tcW w:w="3517" w:type="dxa"/>
            <w:tcBorders>
              <w:top w:val="single" w:sz="4" w:space="0" w:color="auto"/>
              <w:bottom w:val="single" w:sz="4" w:space="0" w:color="auto"/>
            </w:tcBorders>
          </w:tcPr>
          <w:p w:rsidR="00013182" w:rsidRPr="00F07E70" w:rsidRDefault="00013182" w:rsidP="00755F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Сембе материалть лятфтамац и кемокстамац (Повторение и закрепление всего материала)</w:t>
            </w:r>
          </w:p>
        </w:tc>
        <w:tc>
          <w:tcPr>
            <w:tcW w:w="2596" w:type="dxa"/>
            <w:tcBorders>
              <w:top w:val="single" w:sz="4" w:space="0" w:color="auto"/>
              <w:bottom w:val="single" w:sz="4" w:space="0" w:color="auto"/>
            </w:tcBorders>
          </w:tcPr>
          <w:p w:rsidR="00013182" w:rsidRPr="00F07E70" w:rsidRDefault="00013182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013182" w:rsidRPr="00F07E70" w:rsidRDefault="00013182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82" w:rsidRDefault="00013182" w:rsidP="000C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82" w:rsidRDefault="00013182" w:rsidP="00C8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82" w:rsidRDefault="00013182" w:rsidP="00B25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82" w:rsidRDefault="00013182" w:rsidP="00692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82" w:rsidRDefault="00013182" w:rsidP="000131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82" w:rsidRDefault="00013182" w:rsidP="000131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988" w:rsidRPr="00F07E70" w:rsidTr="00013182">
        <w:trPr>
          <w:trHeight w:val="577"/>
        </w:trPr>
        <w:tc>
          <w:tcPr>
            <w:tcW w:w="801" w:type="dxa"/>
          </w:tcPr>
          <w:p w:rsidR="00F06988" w:rsidRPr="00F07E70" w:rsidRDefault="00F06988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</w:tcPr>
          <w:p w:rsidR="00F06988" w:rsidRPr="00F07E70" w:rsidRDefault="00F06988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596" w:type="dxa"/>
          </w:tcPr>
          <w:p w:rsidR="00F06988" w:rsidRPr="00F07E70" w:rsidRDefault="00F06988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F06988" w:rsidRPr="00F07E70" w:rsidRDefault="00F06988" w:rsidP="00755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E70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695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88" w:rsidRPr="00F07E70" w:rsidRDefault="00F06988" w:rsidP="00755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7D50" w:rsidRPr="00465642" w:rsidRDefault="00957D50" w:rsidP="006233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  <w:sectPr w:rsidR="00957D50" w:rsidRPr="00465642" w:rsidSect="007751AE">
          <w:type w:val="oddPage"/>
          <w:pgSz w:w="16838" w:h="11906" w:orient="landscape"/>
          <w:pgMar w:top="567" w:right="1134" w:bottom="568" w:left="1134" w:header="709" w:footer="709" w:gutter="0"/>
          <w:cols w:space="708"/>
          <w:docGrid w:linePitch="360"/>
        </w:sectPr>
      </w:pPr>
    </w:p>
    <w:p w:rsidR="00FB5CDA" w:rsidRDefault="00FB5CDA" w:rsidP="00405D73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05D73" w:rsidRDefault="00857B26" w:rsidP="00405D73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sz w:val="32"/>
          <w:szCs w:val="28"/>
        </w:rPr>
      </w:pPr>
      <w:r w:rsidRPr="00FD724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Учебно-методическое и </w:t>
      </w:r>
      <w:r w:rsidR="00FD7243">
        <w:rPr>
          <w:rFonts w:ascii="Times New Roman" w:hAnsi="Times New Roman"/>
          <w:b/>
          <w:bCs/>
          <w:sz w:val="28"/>
          <w:szCs w:val="28"/>
          <w:lang w:eastAsia="ru-RU"/>
        </w:rPr>
        <w:t>материально-техническое обеспечение</w:t>
      </w:r>
      <w:r w:rsidR="00405D73" w:rsidRPr="00FD7243">
        <w:rPr>
          <w:rFonts w:ascii="Times New Roman" w:hAnsi="Times New Roman"/>
          <w:b/>
          <w:sz w:val="32"/>
          <w:szCs w:val="28"/>
        </w:rPr>
        <w:t>.</w:t>
      </w:r>
    </w:p>
    <w:p w:rsidR="004776C8" w:rsidRPr="004776C8" w:rsidRDefault="004776C8" w:rsidP="00405D73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sz w:val="32"/>
          <w:szCs w:val="28"/>
        </w:rPr>
      </w:pPr>
    </w:p>
    <w:p w:rsidR="00FD7243" w:rsidRPr="00FD7243" w:rsidRDefault="00FD7243" w:rsidP="00FD724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FD7243">
        <w:rPr>
          <w:rFonts w:ascii="Times New Roman" w:hAnsi="Times New Roman"/>
          <w:sz w:val="28"/>
          <w:szCs w:val="28"/>
          <w:lang w:eastAsia="ru-RU"/>
        </w:rPr>
        <w:t>Мокшанский язык 2 кл. /Авт</w:t>
      </w:r>
      <w:proofErr w:type="gramStart"/>
      <w:r w:rsidRPr="00FD7243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FD7243">
        <w:rPr>
          <w:rFonts w:ascii="Times New Roman" w:hAnsi="Times New Roman"/>
          <w:sz w:val="28"/>
          <w:szCs w:val="28"/>
          <w:lang w:eastAsia="ru-RU"/>
        </w:rPr>
        <w:t>сост-ли:  А.И.Исайкина, М.И.Малькина. Саранск.: Мордовское кн. изд</w:t>
      </w:r>
      <w:proofErr w:type="gramStart"/>
      <w:r w:rsidRPr="00FD7243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FD7243">
        <w:rPr>
          <w:rFonts w:ascii="Times New Roman" w:hAnsi="Times New Roman"/>
          <w:sz w:val="28"/>
          <w:szCs w:val="28"/>
          <w:lang w:eastAsia="ru-RU"/>
        </w:rPr>
        <w:t>во, 2012</w:t>
      </w:r>
    </w:p>
    <w:p w:rsidR="00FD7243" w:rsidRPr="00FD7243" w:rsidRDefault="00FD7243" w:rsidP="00FD724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FD7243">
        <w:rPr>
          <w:rFonts w:ascii="Times New Roman" w:hAnsi="Times New Roman"/>
          <w:sz w:val="28"/>
          <w:szCs w:val="28"/>
          <w:lang w:eastAsia="ru-RU"/>
        </w:rPr>
        <w:t>Программы по изучению мокшанского языка во2-4 классах школ с русским или смешанным по национальному составу контингентом обучающихся (автор</w:t>
      </w:r>
      <w:proofErr w:type="gramStart"/>
      <w:r w:rsidRPr="00FD7243">
        <w:rPr>
          <w:rFonts w:ascii="Times New Roman" w:hAnsi="Times New Roman"/>
          <w:sz w:val="28"/>
          <w:szCs w:val="28"/>
          <w:lang w:eastAsia="ru-RU"/>
        </w:rPr>
        <w:t>:А</w:t>
      </w:r>
      <w:proofErr w:type="gramEnd"/>
      <w:r w:rsidRPr="00FD7243">
        <w:rPr>
          <w:rFonts w:ascii="Times New Roman" w:hAnsi="Times New Roman"/>
          <w:sz w:val="28"/>
          <w:szCs w:val="28"/>
          <w:lang w:eastAsia="ru-RU"/>
        </w:rPr>
        <w:t>. И. Исайкина, Саранск, 2006 г.)</w:t>
      </w:r>
    </w:p>
    <w:p w:rsidR="00FD7243" w:rsidRPr="00FD7243" w:rsidRDefault="00FD7243" w:rsidP="00FD724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FD7243">
        <w:rPr>
          <w:rFonts w:ascii="Times New Roman" w:hAnsi="Times New Roman"/>
          <w:sz w:val="28"/>
          <w:szCs w:val="28"/>
          <w:lang w:eastAsia="ru-RU"/>
        </w:rPr>
        <w:t>Русско-мокшанский шк</w:t>
      </w:r>
      <w:r w:rsidR="00042FC1">
        <w:rPr>
          <w:rFonts w:ascii="Times New Roman" w:hAnsi="Times New Roman"/>
          <w:sz w:val="28"/>
          <w:szCs w:val="28"/>
          <w:lang w:eastAsia="ru-RU"/>
        </w:rPr>
        <w:t>ольный словарь. /Авт</w:t>
      </w:r>
      <w:proofErr w:type="gramStart"/>
      <w:r w:rsidR="00042FC1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="00042FC1">
        <w:rPr>
          <w:rFonts w:ascii="Times New Roman" w:hAnsi="Times New Roman"/>
          <w:sz w:val="28"/>
          <w:szCs w:val="28"/>
          <w:lang w:eastAsia="ru-RU"/>
        </w:rPr>
        <w:t xml:space="preserve">сост-ли: </w:t>
      </w:r>
      <w:r w:rsidRPr="00FD7243">
        <w:rPr>
          <w:rFonts w:ascii="Times New Roman" w:hAnsi="Times New Roman"/>
          <w:sz w:val="28"/>
          <w:szCs w:val="28"/>
          <w:lang w:eastAsia="ru-RU"/>
        </w:rPr>
        <w:t>О.Е.Поляков, А.Н.Келина. Саранск.: Мордовское кн. изд</w:t>
      </w:r>
      <w:proofErr w:type="gramStart"/>
      <w:r w:rsidRPr="00FD7243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FD7243">
        <w:rPr>
          <w:rFonts w:ascii="Times New Roman" w:hAnsi="Times New Roman"/>
          <w:sz w:val="28"/>
          <w:szCs w:val="28"/>
          <w:lang w:eastAsia="ru-RU"/>
        </w:rPr>
        <w:t>во, 1996,с.240</w:t>
      </w:r>
    </w:p>
    <w:p w:rsidR="00FD7243" w:rsidRPr="00FD7243" w:rsidRDefault="00FD7243" w:rsidP="00FD724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FD7243">
        <w:rPr>
          <w:rFonts w:ascii="Times New Roman" w:hAnsi="Times New Roman"/>
          <w:sz w:val="28"/>
          <w:szCs w:val="28"/>
          <w:lang w:eastAsia="ru-RU"/>
        </w:rPr>
        <w:t>Учимся говорить по мокшански. /Авт</w:t>
      </w:r>
      <w:proofErr w:type="gramStart"/>
      <w:r w:rsidRPr="00FD7243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FD7243">
        <w:rPr>
          <w:rFonts w:ascii="Times New Roman" w:hAnsi="Times New Roman"/>
          <w:sz w:val="28"/>
          <w:szCs w:val="28"/>
          <w:lang w:eastAsia="ru-RU"/>
        </w:rPr>
        <w:t>сост-ль:  О.Е.Поляков, Саранск.: Мордовское кн. изд</w:t>
      </w:r>
      <w:proofErr w:type="gramStart"/>
      <w:r w:rsidRPr="00FD7243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Pr="00FD7243">
        <w:rPr>
          <w:rFonts w:ascii="Times New Roman" w:hAnsi="Times New Roman"/>
          <w:sz w:val="28"/>
          <w:szCs w:val="28"/>
          <w:lang w:eastAsia="ru-RU"/>
        </w:rPr>
        <w:t>во, 1995</w:t>
      </w:r>
    </w:p>
    <w:p w:rsidR="00FD7243" w:rsidRPr="00FD7243" w:rsidRDefault="00673234" w:rsidP="00673234">
      <w:pPr>
        <w:pStyle w:val="a8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="00FD7243" w:rsidRPr="00FD7243">
        <w:rPr>
          <w:rFonts w:ascii="Times New Roman" w:hAnsi="Times New Roman"/>
          <w:sz w:val="28"/>
          <w:szCs w:val="28"/>
          <w:lang w:eastAsia="ru-RU"/>
        </w:rPr>
        <w:t>Уроки мокшанского языка. /Авт</w:t>
      </w:r>
      <w:proofErr w:type="gramStart"/>
      <w:r w:rsidR="00FD7243" w:rsidRPr="00FD7243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="00FD7243" w:rsidRPr="00FD7243">
        <w:rPr>
          <w:rFonts w:ascii="Times New Roman" w:hAnsi="Times New Roman"/>
          <w:sz w:val="28"/>
          <w:szCs w:val="28"/>
          <w:lang w:eastAsia="ru-RU"/>
        </w:rPr>
        <w:t>сост-ль: Н.Голенков, Саранск</w:t>
      </w:r>
      <w:proofErr w:type="gramStart"/>
      <w:r w:rsidR="00FD7243" w:rsidRPr="00FD7243">
        <w:rPr>
          <w:rFonts w:ascii="Times New Roman" w:hAnsi="Times New Roman"/>
          <w:sz w:val="28"/>
          <w:szCs w:val="28"/>
          <w:lang w:eastAsia="ru-RU"/>
        </w:rPr>
        <w:t xml:space="preserve">.: </w:t>
      </w:r>
      <w:proofErr w:type="gramEnd"/>
      <w:r w:rsidR="00FD7243" w:rsidRPr="00FD7243">
        <w:rPr>
          <w:rFonts w:ascii="Times New Roman" w:hAnsi="Times New Roman"/>
          <w:sz w:val="28"/>
          <w:szCs w:val="28"/>
          <w:lang w:eastAsia="ru-RU"/>
        </w:rPr>
        <w:t>Поволжский центр культур финно-угорских народов, 2007</w:t>
      </w:r>
    </w:p>
    <w:p w:rsidR="00FD7243" w:rsidRPr="00673234" w:rsidRDefault="00673234" w:rsidP="0067323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="00FD7243" w:rsidRPr="00673234">
        <w:rPr>
          <w:rFonts w:ascii="Times New Roman" w:hAnsi="Times New Roman"/>
          <w:sz w:val="28"/>
          <w:szCs w:val="28"/>
          <w:lang w:eastAsia="ru-RU"/>
        </w:rPr>
        <w:t>Словарь «Мокшень-рузонь валкс (русско-мокшанский словарь»/Авт</w:t>
      </w:r>
      <w:proofErr w:type="gramStart"/>
      <w:r w:rsidR="00FD7243" w:rsidRPr="00673234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="00FD7243" w:rsidRPr="00673234">
        <w:rPr>
          <w:rFonts w:ascii="Times New Roman" w:hAnsi="Times New Roman"/>
          <w:sz w:val="28"/>
          <w:szCs w:val="28"/>
          <w:lang w:eastAsia="ru-RU"/>
        </w:rPr>
        <w:t>сост-ль:  В.И.Щанкина, Саранск.: Мордовское кн. изд</w:t>
      </w:r>
      <w:proofErr w:type="gramStart"/>
      <w:r w:rsidR="00FD7243" w:rsidRPr="00673234">
        <w:rPr>
          <w:rFonts w:ascii="Times New Roman" w:hAnsi="Times New Roman"/>
          <w:sz w:val="28"/>
          <w:szCs w:val="28"/>
          <w:lang w:eastAsia="ru-RU"/>
        </w:rPr>
        <w:t>.-</w:t>
      </w:r>
      <w:proofErr w:type="gramEnd"/>
      <w:r w:rsidR="00FD7243" w:rsidRPr="00673234">
        <w:rPr>
          <w:rFonts w:ascii="Times New Roman" w:hAnsi="Times New Roman"/>
          <w:sz w:val="28"/>
          <w:szCs w:val="28"/>
          <w:lang w:eastAsia="ru-RU"/>
        </w:rPr>
        <w:t>во, 1993</w:t>
      </w:r>
    </w:p>
    <w:p w:rsidR="00405D73" w:rsidRPr="009D3CB3" w:rsidRDefault="00673234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405D73" w:rsidRPr="009D3CB3">
        <w:rPr>
          <w:rFonts w:ascii="Times New Roman" w:hAnsi="Times New Roman"/>
          <w:sz w:val="28"/>
          <w:szCs w:val="28"/>
        </w:rPr>
        <w:t>Компьютер</w:t>
      </w:r>
    </w:p>
    <w:p w:rsidR="00405D73" w:rsidRPr="009D3CB3" w:rsidRDefault="00673234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405D73" w:rsidRPr="009D3CB3">
        <w:rPr>
          <w:rFonts w:ascii="Times New Roman" w:hAnsi="Times New Roman"/>
          <w:sz w:val="28"/>
          <w:szCs w:val="28"/>
        </w:rPr>
        <w:t>Проектор</w:t>
      </w:r>
    </w:p>
    <w:p w:rsidR="00405D73" w:rsidRPr="009D3CB3" w:rsidRDefault="00673234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405D73" w:rsidRPr="009D3CB3">
        <w:rPr>
          <w:rFonts w:ascii="Times New Roman" w:hAnsi="Times New Roman"/>
          <w:sz w:val="28"/>
          <w:szCs w:val="28"/>
        </w:rPr>
        <w:t>Электронный учебник «Мокшень кяль»</w:t>
      </w:r>
    </w:p>
    <w:p w:rsidR="00405D73" w:rsidRPr="009D3CB3" w:rsidRDefault="00673234" w:rsidP="00673234">
      <w:pPr>
        <w:spacing w:after="0" w:line="240" w:lineRule="auto"/>
        <w:ind w:left="360"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="00405D73" w:rsidRPr="009D3CB3">
        <w:rPr>
          <w:rFonts w:ascii="Times New Roman" w:hAnsi="Times New Roman"/>
          <w:sz w:val="28"/>
          <w:szCs w:val="28"/>
        </w:rPr>
        <w:t>Таблицы</w:t>
      </w:r>
    </w:p>
    <w:p w:rsidR="00405D73" w:rsidRPr="009D3CB3" w:rsidRDefault="00673234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="00405D73" w:rsidRPr="009D3CB3">
        <w:rPr>
          <w:rFonts w:ascii="Times New Roman" w:hAnsi="Times New Roman"/>
          <w:sz w:val="28"/>
          <w:szCs w:val="28"/>
        </w:rPr>
        <w:t>Карта Мордовии</w:t>
      </w:r>
    </w:p>
    <w:p w:rsidR="00405D73" w:rsidRPr="009D3CB3" w:rsidRDefault="00673234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="00405D73" w:rsidRPr="009D3CB3">
        <w:rPr>
          <w:rFonts w:ascii="Times New Roman" w:hAnsi="Times New Roman"/>
          <w:sz w:val="28"/>
          <w:szCs w:val="28"/>
        </w:rPr>
        <w:t>Картинки с животными</w:t>
      </w:r>
    </w:p>
    <w:p w:rsidR="00405D73" w:rsidRPr="009D3CB3" w:rsidRDefault="00673234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 w:rsidR="00405D73" w:rsidRPr="009D3CB3">
        <w:rPr>
          <w:rFonts w:ascii="Times New Roman" w:hAnsi="Times New Roman"/>
          <w:sz w:val="28"/>
          <w:szCs w:val="28"/>
        </w:rPr>
        <w:t>Презентации к урокам</w:t>
      </w:r>
    </w:p>
    <w:p w:rsidR="00405D73" w:rsidRPr="009D3CB3" w:rsidRDefault="00673234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</w:t>
      </w:r>
      <w:r w:rsidR="00405D73" w:rsidRPr="009D3CB3">
        <w:rPr>
          <w:rFonts w:ascii="Times New Roman" w:hAnsi="Times New Roman"/>
          <w:sz w:val="28"/>
          <w:szCs w:val="28"/>
        </w:rPr>
        <w:t xml:space="preserve">Фонохрестоматия. Мордовские народные сказки. </w:t>
      </w:r>
    </w:p>
    <w:p w:rsidR="00405D73" w:rsidRDefault="00673234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="00405D73" w:rsidRPr="009D3CB3">
        <w:rPr>
          <w:rFonts w:ascii="Times New Roman" w:hAnsi="Times New Roman"/>
          <w:sz w:val="28"/>
          <w:szCs w:val="28"/>
        </w:rPr>
        <w:t>Фонохрестом</w:t>
      </w:r>
      <w:r>
        <w:rPr>
          <w:rFonts w:ascii="Times New Roman" w:hAnsi="Times New Roman"/>
          <w:sz w:val="28"/>
          <w:szCs w:val="28"/>
        </w:rPr>
        <w:t>атия. Мордовские народные песни</w:t>
      </w:r>
    </w:p>
    <w:p w:rsidR="00673234" w:rsidRPr="00673234" w:rsidRDefault="00673234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16. И</w:t>
      </w:r>
      <w:r w:rsidRPr="00673234">
        <w:rPr>
          <w:rFonts w:ascii="Times New Roman" w:hAnsi="Times New Roman"/>
          <w:bCs/>
          <w:sz w:val="28"/>
          <w:szCs w:val="28"/>
        </w:rPr>
        <w:t xml:space="preserve">нтернет </w:t>
      </w:r>
      <w:r w:rsidRPr="00673234">
        <w:rPr>
          <w:rFonts w:ascii="Times New Roman" w:hAnsi="Times New Roman"/>
          <w:sz w:val="28"/>
          <w:szCs w:val="28"/>
        </w:rPr>
        <w:t>–</w:t>
      </w:r>
      <w:r w:rsidRPr="00673234">
        <w:rPr>
          <w:rFonts w:ascii="Times New Roman" w:hAnsi="Times New Roman"/>
          <w:bCs/>
          <w:sz w:val="28"/>
          <w:szCs w:val="28"/>
        </w:rPr>
        <w:t xml:space="preserve"> ресурс</w:t>
      </w:r>
      <w:r>
        <w:rPr>
          <w:rFonts w:ascii="Times New Roman" w:hAnsi="Times New Roman"/>
          <w:bCs/>
          <w:sz w:val="28"/>
          <w:szCs w:val="28"/>
        </w:rPr>
        <w:t>ы</w:t>
      </w:r>
      <w:r w:rsidRPr="00673234">
        <w:rPr>
          <w:rFonts w:ascii="Times New Roman" w:hAnsi="Times New Roman"/>
          <w:bCs/>
          <w:sz w:val="28"/>
          <w:szCs w:val="28"/>
        </w:rPr>
        <w:t xml:space="preserve"> в области преподавания мордовского (мокшанского) языка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643"/>
        <w:gridCol w:w="5520"/>
        <w:gridCol w:w="3407"/>
      </w:tblGrid>
      <w:tr w:rsidR="00673234" w:rsidRPr="005539F9" w:rsidTr="00465642">
        <w:trPr>
          <w:trHeight w:val="623"/>
        </w:trPr>
        <w:tc>
          <w:tcPr>
            <w:tcW w:w="336" w:type="pct"/>
          </w:tcPr>
          <w:p w:rsidR="00673234" w:rsidRPr="005539F9" w:rsidRDefault="00673234" w:rsidP="00465642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1.</w:t>
            </w:r>
          </w:p>
        </w:tc>
        <w:tc>
          <w:tcPr>
            <w:tcW w:w="2884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Министерство образования и науки Российской Федерации</w:t>
            </w:r>
          </w:p>
        </w:tc>
        <w:tc>
          <w:tcPr>
            <w:tcW w:w="1780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</w:t>
            </w:r>
            <w:r w:rsidRPr="005539F9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www</w:t>
            </w: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.mon.gov.ru</w:t>
            </w:r>
          </w:p>
        </w:tc>
      </w:tr>
      <w:tr w:rsidR="00673234" w:rsidRPr="005539F9" w:rsidTr="00465642">
        <w:trPr>
          <w:trHeight w:val="686"/>
        </w:trPr>
        <w:tc>
          <w:tcPr>
            <w:tcW w:w="336" w:type="pct"/>
          </w:tcPr>
          <w:p w:rsidR="00673234" w:rsidRPr="005539F9" w:rsidRDefault="00673234" w:rsidP="00465642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2.</w:t>
            </w:r>
          </w:p>
        </w:tc>
        <w:tc>
          <w:tcPr>
            <w:tcW w:w="2884" w:type="pct"/>
          </w:tcPr>
          <w:p w:rsidR="00673234" w:rsidRPr="005539F9" w:rsidRDefault="00673234" w:rsidP="00465642">
            <w:pPr>
              <w:pStyle w:val="af"/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sz w:val="26"/>
                <w:szCs w:val="26"/>
              </w:rPr>
              <w:t>Государственные образовательные стандарты второго поколения</w:t>
            </w:r>
          </w:p>
        </w:tc>
        <w:tc>
          <w:tcPr>
            <w:tcW w:w="1780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sz w:val="26"/>
                <w:szCs w:val="26"/>
              </w:rPr>
              <w:t>http://www.standart.edu.ru</w:t>
            </w:r>
          </w:p>
        </w:tc>
      </w:tr>
      <w:tr w:rsidR="00673234" w:rsidRPr="005539F9" w:rsidTr="00465642">
        <w:trPr>
          <w:trHeight w:val="218"/>
        </w:trPr>
        <w:tc>
          <w:tcPr>
            <w:tcW w:w="336" w:type="pct"/>
          </w:tcPr>
          <w:p w:rsidR="00673234" w:rsidRPr="005539F9" w:rsidRDefault="00673234" w:rsidP="00465642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3.</w:t>
            </w:r>
          </w:p>
        </w:tc>
        <w:tc>
          <w:tcPr>
            <w:tcW w:w="2884" w:type="pct"/>
          </w:tcPr>
          <w:p w:rsidR="00673234" w:rsidRPr="005539F9" w:rsidRDefault="00673234" w:rsidP="00465642">
            <w:pPr>
              <w:pStyle w:val="af"/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5539F9">
              <w:rPr>
                <w:rFonts w:ascii="Times New Roman" w:hAnsi="Times New Roman"/>
                <w:sz w:val="26"/>
                <w:szCs w:val="26"/>
              </w:rPr>
              <w:t>Журнал «Вестник образования»</w:t>
            </w:r>
          </w:p>
        </w:tc>
        <w:tc>
          <w:tcPr>
            <w:tcW w:w="1780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5539F9">
              <w:rPr>
                <w:rFonts w:ascii="Times New Roman" w:hAnsi="Times New Roman"/>
                <w:sz w:val="26"/>
                <w:szCs w:val="26"/>
              </w:rPr>
              <w:t>http://www.vestnik.edu.ru</w:t>
            </w:r>
          </w:p>
        </w:tc>
      </w:tr>
      <w:tr w:rsidR="00673234" w:rsidRPr="005539F9" w:rsidTr="00465642">
        <w:trPr>
          <w:trHeight w:val="279"/>
        </w:trPr>
        <w:tc>
          <w:tcPr>
            <w:tcW w:w="336" w:type="pct"/>
          </w:tcPr>
          <w:p w:rsidR="00673234" w:rsidRPr="005539F9" w:rsidRDefault="00673234" w:rsidP="00465642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4.</w:t>
            </w:r>
          </w:p>
        </w:tc>
        <w:tc>
          <w:tcPr>
            <w:tcW w:w="2884" w:type="pct"/>
          </w:tcPr>
          <w:p w:rsidR="00673234" w:rsidRPr="005539F9" w:rsidRDefault="00673234" w:rsidP="00465642">
            <w:pPr>
              <w:pStyle w:val="af"/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5539F9">
              <w:rPr>
                <w:rFonts w:ascii="Times New Roman" w:hAnsi="Times New Roman"/>
                <w:sz w:val="26"/>
                <w:szCs w:val="26"/>
              </w:rPr>
              <w:t>Журнал «Современный урок: начальная школа»</w:t>
            </w:r>
          </w:p>
        </w:tc>
        <w:tc>
          <w:tcPr>
            <w:tcW w:w="1780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5539F9">
              <w:rPr>
                <w:rFonts w:ascii="Times New Roman" w:hAnsi="Times New Roman"/>
                <w:sz w:val="26"/>
                <w:szCs w:val="26"/>
              </w:rPr>
              <w:t>http://www.ppoisk.com</w:t>
            </w:r>
          </w:p>
        </w:tc>
      </w:tr>
      <w:tr w:rsidR="00673234" w:rsidRPr="005539F9" w:rsidTr="00465642">
        <w:tc>
          <w:tcPr>
            <w:tcW w:w="336" w:type="pct"/>
          </w:tcPr>
          <w:p w:rsidR="00673234" w:rsidRPr="005539F9" w:rsidRDefault="00673234" w:rsidP="00465642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5.</w:t>
            </w:r>
          </w:p>
        </w:tc>
        <w:tc>
          <w:tcPr>
            <w:tcW w:w="2884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Министерство образования Республики Мордовия</w:t>
            </w:r>
          </w:p>
        </w:tc>
        <w:tc>
          <w:tcPr>
            <w:tcW w:w="1780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http://mo.edurm.ru.</w:t>
            </w:r>
          </w:p>
        </w:tc>
      </w:tr>
      <w:tr w:rsidR="00673234" w:rsidRPr="005539F9" w:rsidTr="00465642">
        <w:tc>
          <w:tcPr>
            <w:tcW w:w="336" w:type="pct"/>
          </w:tcPr>
          <w:p w:rsidR="00673234" w:rsidRPr="005539F9" w:rsidRDefault="00673234" w:rsidP="00465642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6.</w:t>
            </w:r>
          </w:p>
        </w:tc>
        <w:tc>
          <w:tcPr>
            <w:tcW w:w="2884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Администрация городского округа Саранск</w:t>
            </w:r>
          </w:p>
        </w:tc>
        <w:tc>
          <w:tcPr>
            <w:tcW w:w="1780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http://www.adm-saransk.ru</w:t>
            </w:r>
          </w:p>
        </w:tc>
      </w:tr>
      <w:tr w:rsidR="00673234" w:rsidRPr="005539F9" w:rsidTr="00465642">
        <w:tc>
          <w:tcPr>
            <w:tcW w:w="336" w:type="pct"/>
          </w:tcPr>
          <w:p w:rsidR="00673234" w:rsidRPr="005539F9" w:rsidRDefault="00673234" w:rsidP="00465642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7.</w:t>
            </w:r>
          </w:p>
        </w:tc>
        <w:tc>
          <w:tcPr>
            <w:tcW w:w="2884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Мордовский республиканский образовательный портал</w:t>
            </w:r>
          </w:p>
        </w:tc>
        <w:tc>
          <w:tcPr>
            <w:tcW w:w="1780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  <w:lang w:val="en-US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http://www.edurm.ru</w:t>
            </w:r>
          </w:p>
        </w:tc>
      </w:tr>
      <w:tr w:rsidR="00673234" w:rsidRPr="005539F9" w:rsidTr="00465642">
        <w:tc>
          <w:tcPr>
            <w:tcW w:w="336" w:type="pct"/>
          </w:tcPr>
          <w:p w:rsidR="00673234" w:rsidRPr="005539F9" w:rsidRDefault="00673234" w:rsidP="00465642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8.</w:t>
            </w:r>
          </w:p>
        </w:tc>
        <w:tc>
          <w:tcPr>
            <w:tcW w:w="2884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Мордовский государственный педагогический институт им.М. Е. Евсевьева</w:t>
            </w:r>
          </w:p>
        </w:tc>
        <w:tc>
          <w:tcPr>
            <w:tcW w:w="1780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http://www.mordgpi.ru</w:t>
            </w:r>
          </w:p>
        </w:tc>
      </w:tr>
      <w:tr w:rsidR="00673234" w:rsidRPr="005539F9" w:rsidTr="00465642">
        <w:tc>
          <w:tcPr>
            <w:tcW w:w="336" w:type="pct"/>
          </w:tcPr>
          <w:p w:rsidR="00673234" w:rsidRPr="005539F9" w:rsidRDefault="00673234" w:rsidP="00465642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9.</w:t>
            </w:r>
          </w:p>
        </w:tc>
        <w:tc>
          <w:tcPr>
            <w:tcW w:w="2884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 xml:space="preserve">Мордовскийгосударственныйуниверситет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br/>
            </w: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им. Н.П. Огарева</w:t>
            </w:r>
          </w:p>
        </w:tc>
        <w:tc>
          <w:tcPr>
            <w:tcW w:w="1780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http://www.mrsu.ru/ru/abit</w:t>
            </w:r>
          </w:p>
        </w:tc>
      </w:tr>
      <w:tr w:rsidR="00673234" w:rsidRPr="005539F9" w:rsidTr="00465642">
        <w:tc>
          <w:tcPr>
            <w:tcW w:w="336" w:type="pct"/>
          </w:tcPr>
          <w:p w:rsidR="00673234" w:rsidRPr="005539F9" w:rsidRDefault="00673234" w:rsidP="00465642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10.</w:t>
            </w:r>
          </w:p>
        </w:tc>
        <w:tc>
          <w:tcPr>
            <w:tcW w:w="2884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Журнал «Народное образование РМ»</w:t>
            </w:r>
          </w:p>
        </w:tc>
        <w:tc>
          <w:tcPr>
            <w:tcW w:w="1780" w:type="pct"/>
          </w:tcPr>
          <w:p w:rsidR="00673234" w:rsidRPr="00D020E3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http://www.edurm.ru</w:t>
            </w:r>
          </w:p>
        </w:tc>
      </w:tr>
      <w:tr w:rsidR="00673234" w:rsidRPr="005539F9" w:rsidTr="00465642">
        <w:tc>
          <w:tcPr>
            <w:tcW w:w="336" w:type="pct"/>
          </w:tcPr>
          <w:p w:rsidR="00673234" w:rsidRPr="005539F9" w:rsidRDefault="00673234" w:rsidP="00465642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11.</w:t>
            </w:r>
          </w:p>
        </w:tc>
        <w:tc>
          <w:tcPr>
            <w:tcW w:w="2884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Ассоциация финно-угорских народов Российской Федерации</w:t>
            </w:r>
          </w:p>
        </w:tc>
        <w:tc>
          <w:tcPr>
            <w:tcW w:w="1780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http://portal.do.mrsu.ru</w:t>
            </w:r>
          </w:p>
        </w:tc>
      </w:tr>
      <w:tr w:rsidR="00673234" w:rsidRPr="005539F9" w:rsidTr="00465642">
        <w:tc>
          <w:tcPr>
            <w:tcW w:w="336" w:type="pct"/>
            <w:tcBorders>
              <w:bottom w:val="nil"/>
            </w:tcBorders>
          </w:tcPr>
          <w:p w:rsidR="00673234" w:rsidRPr="005539F9" w:rsidRDefault="00844E2C" w:rsidP="00465642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4.95pt;margin-top:33.25pt;width:492.75pt;height:0;z-index:251658240;mso-position-horizontal-relative:text;mso-position-vertical-relative:text" o:connectortype="straight"/>
              </w:pict>
            </w:r>
            <w:r w:rsidR="00673234" w:rsidRPr="005539F9">
              <w:rPr>
                <w:rFonts w:ascii="Times New Roman" w:hAnsi="Times New Roman"/>
                <w:bCs/>
                <w:sz w:val="26"/>
                <w:szCs w:val="26"/>
              </w:rPr>
              <w:t>12.</w:t>
            </w:r>
          </w:p>
        </w:tc>
        <w:tc>
          <w:tcPr>
            <w:tcW w:w="2884" w:type="pct"/>
            <w:tcBorders>
              <w:bottom w:val="nil"/>
            </w:tcBorders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Некоммерческая ассоциация «Поволжский центр культур финно-угорских народов»</w:t>
            </w:r>
          </w:p>
        </w:tc>
        <w:tc>
          <w:tcPr>
            <w:tcW w:w="1780" w:type="pct"/>
            <w:tcBorders>
              <w:bottom w:val="nil"/>
            </w:tcBorders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http://www.finnougoria.ru</w:t>
            </w:r>
          </w:p>
        </w:tc>
      </w:tr>
      <w:tr w:rsidR="00673234" w:rsidRPr="005539F9" w:rsidTr="0046564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</w:tcPr>
          <w:p w:rsidR="00673234" w:rsidRPr="005539F9" w:rsidRDefault="00673234" w:rsidP="00465642">
            <w:pPr>
              <w:spacing w:line="264" w:lineRule="auto"/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673234" w:rsidRPr="005539F9" w:rsidTr="00465642">
        <w:tc>
          <w:tcPr>
            <w:tcW w:w="336" w:type="pct"/>
          </w:tcPr>
          <w:p w:rsidR="00673234" w:rsidRPr="005539F9" w:rsidRDefault="00673234" w:rsidP="00465642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13.</w:t>
            </w:r>
          </w:p>
        </w:tc>
        <w:tc>
          <w:tcPr>
            <w:tcW w:w="2884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Мордовский республиканский музей изобразительных искусств им. С.Д. Эрьзи</w:t>
            </w:r>
          </w:p>
        </w:tc>
        <w:tc>
          <w:tcPr>
            <w:tcW w:w="1780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http://erzia-museum.ru</w:t>
            </w:r>
          </w:p>
        </w:tc>
      </w:tr>
      <w:tr w:rsidR="00673234" w:rsidRPr="005539F9" w:rsidTr="00465642">
        <w:tc>
          <w:tcPr>
            <w:tcW w:w="336" w:type="pct"/>
          </w:tcPr>
          <w:p w:rsidR="00673234" w:rsidRPr="005539F9" w:rsidRDefault="00673234" w:rsidP="00465642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14.</w:t>
            </w:r>
          </w:p>
        </w:tc>
        <w:tc>
          <w:tcPr>
            <w:tcW w:w="2884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Мордовский государственный национальный драматический театр</w:t>
            </w:r>
          </w:p>
        </w:tc>
        <w:tc>
          <w:tcPr>
            <w:tcW w:w="1780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http://mordvateatr.ru</w:t>
            </w:r>
          </w:p>
        </w:tc>
      </w:tr>
      <w:tr w:rsidR="00673234" w:rsidRPr="005539F9" w:rsidTr="00465642">
        <w:tc>
          <w:tcPr>
            <w:tcW w:w="336" w:type="pct"/>
          </w:tcPr>
          <w:p w:rsidR="00673234" w:rsidRPr="005539F9" w:rsidRDefault="00673234" w:rsidP="00465642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15.</w:t>
            </w:r>
          </w:p>
        </w:tc>
        <w:tc>
          <w:tcPr>
            <w:tcW w:w="2884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 xml:space="preserve">Сайт композитора Нины Васильевны  Кошелевой </w:t>
            </w:r>
          </w:p>
        </w:tc>
        <w:tc>
          <w:tcPr>
            <w:tcW w:w="1780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http://www.mordov-mus.mrsu.ru/personalii/kosheleva-nina-vasilevna/</w:t>
            </w:r>
          </w:p>
        </w:tc>
      </w:tr>
      <w:tr w:rsidR="00673234" w:rsidRPr="005539F9" w:rsidTr="00465642">
        <w:tc>
          <w:tcPr>
            <w:tcW w:w="336" w:type="pct"/>
          </w:tcPr>
          <w:p w:rsidR="00673234" w:rsidRPr="005539F9" w:rsidRDefault="00673234" w:rsidP="00465642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16.</w:t>
            </w:r>
          </w:p>
        </w:tc>
        <w:tc>
          <w:tcPr>
            <w:tcW w:w="2884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Журнал «Чилисема»</w:t>
            </w:r>
          </w:p>
        </w:tc>
        <w:tc>
          <w:tcPr>
            <w:tcW w:w="1780" w:type="pct"/>
          </w:tcPr>
          <w:p w:rsidR="00673234" w:rsidRPr="005539F9" w:rsidRDefault="00844E2C" w:rsidP="00673234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hyperlink r:id="rId16" w:history="1">
              <w:r w:rsidR="00673234" w:rsidRPr="00D2637C">
                <w:rPr>
                  <w:rStyle w:val="ae"/>
                  <w:rFonts w:ascii="Times New Roman" w:hAnsi="Times New Roman" w:cstheme="minorBidi"/>
                  <w:bCs/>
                  <w:sz w:val="26"/>
                  <w:szCs w:val="26"/>
                </w:rPr>
                <w:t>http://www.mordvarf.ru/chilisema</w:t>
              </w:r>
            </w:hyperlink>
          </w:p>
        </w:tc>
      </w:tr>
      <w:tr w:rsidR="00673234" w:rsidRPr="005539F9" w:rsidTr="00465642">
        <w:tc>
          <w:tcPr>
            <w:tcW w:w="336" w:type="pct"/>
          </w:tcPr>
          <w:p w:rsidR="00673234" w:rsidRPr="005539F9" w:rsidRDefault="00673234" w:rsidP="00465642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17.</w:t>
            </w:r>
          </w:p>
        </w:tc>
        <w:tc>
          <w:tcPr>
            <w:tcW w:w="2884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Журнал «Якстерь тяштеня»</w:t>
            </w:r>
          </w:p>
        </w:tc>
        <w:tc>
          <w:tcPr>
            <w:tcW w:w="1780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http://www.mordvarf.ru/yakster_tashtena</w:t>
            </w:r>
          </w:p>
        </w:tc>
      </w:tr>
      <w:tr w:rsidR="00673234" w:rsidRPr="005539F9" w:rsidTr="00465642">
        <w:tc>
          <w:tcPr>
            <w:tcW w:w="336" w:type="pct"/>
          </w:tcPr>
          <w:p w:rsidR="00673234" w:rsidRPr="005539F9" w:rsidRDefault="00673234" w:rsidP="00465642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18.</w:t>
            </w:r>
          </w:p>
        </w:tc>
        <w:tc>
          <w:tcPr>
            <w:tcW w:w="2884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Журнал «Сятко»</w:t>
            </w:r>
          </w:p>
        </w:tc>
        <w:tc>
          <w:tcPr>
            <w:tcW w:w="1780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http://www.mordvarf.ru/syatko</w:t>
            </w:r>
          </w:p>
        </w:tc>
      </w:tr>
      <w:tr w:rsidR="00673234" w:rsidRPr="005539F9" w:rsidTr="00465642">
        <w:tc>
          <w:tcPr>
            <w:tcW w:w="336" w:type="pct"/>
          </w:tcPr>
          <w:p w:rsidR="00673234" w:rsidRPr="005539F9" w:rsidRDefault="00673234" w:rsidP="00465642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19.</w:t>
            </w:r>
          </w:p>
        </w:tc>
        <w:tc>
          <w:tcPr>
            <w:tcW w:w="2884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Учитель мокшанского языка и мордовской литературы Миронова Марина Николаевна</w:t>
            </w:r>
          </w:p>
        </w:tc>
        <w:tc>
          <w:tcPr>
            <w:tcW w:w="1780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http://miromar.edurm.ru</w:t>
            </w:r>
          </w:p>
        </w:tc>
      </w:tr>
      <w:tr w:rsidR="00673234" w:rsidRPr="005539F9" w:rsidTr="00465642">
        <w:tc>
          <w:tcPr>
            <w:tcW w:w="336" w:type="pct"/>
          </w:tcPr>
          <w:p w:rsidR="00673234" w:rsidRPr="005539F9" w:rsidRDefault="00673234" w:rsidP="00465642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20.</w:t>
            </w:r>
          </w:p>
        </w:tc>
        <w:tc>
          <w:tcPr>
            <w:tcW w:w="2884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Учитель начальных классов Ломакина Людмила Фёдоровна</w:t>
            </w:r>
          </w:p>
        </w:tc>
        <w:tc>
          <w:tcPr>
            <w:tcW w:w="1780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http://nsportal.ru/lomakina-lyudmila-fedorovna</w:t>
            </w:r>
          </w:p>
        </w:tc>
      </w:tr>
      <w:tr w:rsidR="00673234" w:rsidRPr="005539F9" w:rsidTr="00465642">
        <w:tc>
          <w:tcPr>
            <w:tcW w:w="336" w:type="pct"/>
          </w:tcPr>
          <w:p w:rsidR="00673234" w:rsidRPr="005539F9" w:rsidRDefault="00673234" w:rsidP="00465642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21.</w:t>
            </w:r>
          </w:p>
        </w:tc>
        <w:tc>
          <w:tcPr>
            <w:tcW w:w="2884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Учитель эрзянского языка Кубасова Ольга Ивановна</w:t>
            </w:r>
          </w:p>
        </w:tc>
        <w:tc>
          <w:tcPr>
            <w:tcW w:w="1780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http://www.edurm.ru</w:t>
            </w:r>
          </w:p>
        </w:tc>
      </w:tr>
      <w:tr w:rsidR="00673234" w:rsidRPr="005539F9" w:rsidTr="00465642">
        <w:tc>
          <w:tcPr>
            <w:tcW w:w="336" w:type="pct"/>
          </w:tcPr>
          <w:p w:rsidR="00673234" w:rsidRPr="005539F9" w:rsidRDefault="00673234" w:rsidP="00465642">
            <w:pPr>
              <w:spacing w:line="264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22.</w:t>
            </w:r>
          </w:p>
        </w:tc>
        <w:tc>
          <w:tcPr>
            <w:tcW w:w="2884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 xml:space="preserve">Учитель эрзянского языка Косынкина </w:t>
            </w: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br/>
              <w:t>Лариса Михайловна</w:t>
            </w:r>
          </w:p>
        </w:tc>
        <w:tc>
          <w:tcPr>
            <w:tcW w:w="1780" w:type="pct"/>
          </w:tcPr>
          <w:p w:rsidR="00673234" w:rsidRPr="005539F9" w:rsidRDefault="00673234" w:rsidP="00465642">
            <w:pPr>
              <w:spacing w:line="264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539F9">
              <w:rPr>
                <w:rFonts w:ascii="Times New Roman" w:hAnsi="Times New Roman"/>
                <w:bCs/>
                <w:sz w:val="26"/>
                <w:szCs w:val="26"/>
              </w:rPr>
              <w:t>http://nsportal.ru/kosynkina-larisa-mihaylovna</w:t>
            </w:r>
          </w:p>
        </w:tc>
      </w:tr>
    </w:tbl>
    <w:p w:rsidR="00673234" w:rsidRPr="00676AFD" w:rsidRDefault="00673234" w:rsidP="00673234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73234" w:rsidRPr="009D3CB3" w:rsidRDefault="00673234" w:rsidP="00673234">
      <w:pPr>
        <w:spacing w:after="0" w:line="240" w:lineRule="auto"/>
        <w:ind w:right="-1" w:firstLine="360"/>
        <w:contextualSpacing/>
        <w:jc w:val="both"/>
        <w:rPr>
          <w:rFonts w:ascii="Times New Roman" w:hAnsi="Times New Roman"/>
          <w:sz w:val="28"/>
          <w:szCs w:val="28"/>
        </w:rPr>
      </w:pPr>
    </w:p>
    <w:p w:rsidR="00405D73" w:rsidRDefault="00405D73">
      <w:pPr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4776C8" w:rsidRPr="004776C8" w:rsidRDefault="004776C8" w:rsidP="004776C8">
      <w:pPr>
        <w:pStyle w:val="1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Приложение </w:t>
      </w:r>
      <w:r w:rsidR="00FB5CDA">
        <w:rPr>
          <w:rFonts w:ascii="Times New Roman" w:hAnsi="Times New Roman"/>
          <w:b/>
          <w:sz w:val="28"/>
          <w:szCs w:val="28"/>
        </w:rPr>
        <w:t>1</w:t>
      </w:r>
    </w:p>
    <w:p w:rsidR="00405D73" w:rsidRDefault="00405D73" w:rsidP="00405D73">
      <w:pPr>
        <w:pStyle w:val="1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46965" w:rsidRDefault="00B46965" w:rsidP="00B46965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4776C8">
        <w:rPr>
          <w:rFonts w:ascii="Times New Roman" w:hAnsi="Times New Roman"/>
          <w:b/>
          <w:bCs/>
          <w:sz w:val="32"/>
          <w:szCs w:val="28"/>
        </w:rPr>
        <w:t>Дидактические материалы для проведения урока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B46965" w:rsidRPr="009D3CB3" w:rsidRDefault="00B46965" w:rsidP="00B46965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46965" w:rsidRPr="009D3CB3" w:rsidRDefault="00B46965" w:rsidP="00B46965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9D3CB3">
        <w:rPr>
          <w:rFonts w:ascii="Times New Roman" w:hAnsi="Times New Roman"/>
          <w:b/>
          <w:bCs/>
          <w:sz w:val="28"/>
          <w:szCs w:val="28"/>
          <w:u w:val="single"/>
        </w:rPr>
        <w:t>Валмуворкст-пословицы</w:t>
      </w:r>
      <w:r w:rsidRPr="009D3CB3">
        <w:rPr>
          <w:rFonts w:ascii="Times New Roman" w:hAnsi="Times New Roman"/>
          <w:b/>
          <w:bCs/>
          <w:sz w:val="28"/>
          <w:szCs w:val="28"/>
        </w:rPr>
        <w:t xml:space="preserve"> (для фонетической зарядки)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Ломанькс изеть ара – аф няят пара.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Од пингсь ётай лиезь, сиресь – моразь-тиезь.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Цебярь шабрась – васенце раднясь.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Авозень кудса овсь – кельгома инжи.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Фкя нумолста кафта кетть аф ваткат.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Кодамот алятне-бабатне, стамот и семьяса шабатне.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Вятьсак пряцень лац, эрят сяда куватьс.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Фкя пилеват сувай, омбоцева лиси.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Кафта нумол мельге панят, фкявок аф кундат.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Тевфтома эрят – сяда курок велят.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Пара тевце – мазы лемце.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Фкя кальдяв тевсь вяти омбоцети.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Кальдяв промозсь шямонькс ломанть сивсы.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Кда цебярьста трудят, сяльде танцтиста удат.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Лама ловда, лама кшида.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Лямбе кизоть удосак – кельме тялоть сюдосак.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Коса пачат, тоса аф вачат.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 xml:space="preserve">Лопа прай – </w:t>
      </w:r>
      <w:proofErr w:type="gramStart"/>
      <w:r w:rsidRPr="009D3CB3">
        <w:rPr>
          <w:rFonts w:ascii="Times New Roman" w:hAnsi="Times New Roman"/>
          <w:sz w:val="28"/>
          <w:szCs w:val="28"/>
        </w:rPr>
        <w:t>сёксе</w:t>
      </w:r>
      <w:proofErr w:type="gramEnd"/>
      <w:r w:rsidRPr="009D3CB3">
        <w:rPr>
          <w:rFonts w:ascii="Times New Roman" w:hAnsi="Times New Roman"/>
          <w:sz w:val="28"/>
          <w:szCs w:val="28"/>
        </w:rPr>
        <w:t xml:space="preserve"> сай.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Конань лама мяльдонза, сянь лама тевдонза.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Фкясь сембонь инкса, а сембе фканкса.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Ломаненди ки перят, тонцьке цебярь аф няят.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Ламбама кялец, да шапама мялец.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Тят шна пря кяльса, шнак тевса.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Тонафнемась кальдявс аф вяттанза.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Стака тонафнемс – тёждя эрямс.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Кяльсь пеельдонга оржа.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Шнак пряцень аф тевонь ушедомста, а шнак тевонь шумордамста.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Пилетнень панжить, а кургцень сёлк.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Сась васенцесь, а тусь мекольцесь.</w:t>
      </w:r>
    </w:p>
    <w:p w:rsidR="00B46965" w:rsidRPr="009D3CB3" w:rsidRDefault="00B46965" w:rsidP="00B46965">
      <w:pPr>
        <w:numPr>
          <w:ilvl w:val="0"/>
          <w:numId w:val="39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Фкя мешкяти ськамонза лама медь аф кандови.</w:t>
      </w:r>
    </w:p>
    <w:p w:rsidR="00B46965" w:rsidRPr="009D3CB3" w:rsidRDefault="00B46965" w:rsidP="00B46965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</w:p>
    <w:p w:rsidR="00B46965" w:rsidRPr="009D3CB3" w:rsidRDefault="00B46965" w:rsidP="00B46965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9D3CB3">
        <w:rPr>
          <w:rFonts w:ascii="Times New Roman" w:hAnsi="Times New Roman"/>
          <w:b/>
          <w:bCs/>
          <w:sz w:val="28"/>
          <w:szCs w:val="28"/>
        </w:rPr>
        <w:br w:type="page"/>
      </w:r>
    </w:p>
    <w:p w:rsidR="00FB5CDA" w:rsidRDefault="00FB5CDA" w:rsidP="00B46965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B46965" w:rsidRPr="009D3CB3" w:rsidRDefault="00B46965" w:rsidP="00B46965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9D3CB3">
        <w:rPr>
          <w:rFonts w:ascii="Times New Roman" w:hAnsi="Times New Roman"/>
          <w:b/>
          <w:bCs/>
          <w:sz w:val="28"/>
          <w:szCs w:val="28"/>
          <w:u w:val="single"/>
        </w:rPr>
        <w:t>Содама ефкст-загадки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9D3CB3">
        <w:rPr>
          <w:rFonts w:ascii="Times New Roman" w:hAnsi="Times New Roman"/>
          <w:sz w:val="28"/>
          <w:szCs w:val="28"/>
        </w:rPr>
        <w:t>Кие</w:t>
      </w:r>
      <w:proofErr w:type="gramEnd"/>
      <w:r w:rsidRPr="009D3CB3">
        <w:rPr>
          <w:rFonts w:ascii="Times New Roman" w:hAnsi="Times New Roman"/>
          <w:sz w:val="28"/>
          <w:szCs w:val="28"/>
        </w:rPr>
        <w:t xml:space="preserve"> шачи сакал мархта? (сявась)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Ащи капа. Инголенза цянкт, фталонза тяльме (тракссь).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Тише лангса ащи, сонць аф ярхцай, лиятнендиге аф максы (пинесь).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Сонць стама аф машты – аньцек лангсонза салмокст канни (сеельсь).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9D3CB3">
        <w:rPr>
          <w:rFonts w:ascii="Times New Roman" w:hAnsi="Times New Roman"/>
          <w:sz w:val="28"/>
          <w:szCs w:val="28"/>
        </w:rPr>
        <w:t>Панда</w:t>
      </w:r>
      <w:proofErr w:type="gramEnd"/>
      <w:r w:rsidRPr="009D3CB3">
        <w:rPr>
          <w:rFonts w:ascii="Times New Roman" w:hAnsi="Times New Roman"/>
          <w:sz w:val="28"/>
          <w:szCs w:val="28"/>
        </w:rPr>
        <w:t xml:space="preserve"> пряв арды, панда пряста кевори (нумолсь).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Мода ланга якай, менельть аф няйсы, мезецка аф сяряди, сонць фалу куфци (тувось).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Шить уды, веть сюды (корожсь)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Якай баяркс, корхтай татаркс (мацись).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Ёмла ворня, канни уле орня (шеерсь).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Акшеня улоц, тяльмошка пулоц (урсь).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Ломаньда инголи шачи, мзярдовок аф кулы (лемсь).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Аф столяр, аф плотник – велеса цебярь работник (алашась).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Тялонда акша – кизонда серай (нумолсь).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Аф ломань, аф жувата, лангсонза сизьгемонь сисем панар (капстась).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Аф сяряди: якай – куфци, мады куфци (тувось).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Кядьфтома, пильгфтома кшнинь седь строяй (кельме тялось).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 xml:space="preserve">Аф шуфта, а </w:t>
      </w:r>
      <w:proofErr w:type="gramStart"/>
      <w:r w:rsidRPr="009D3CB3">
        <w:rPr>
          <w:rFonts w:ascii="Times New Roman" w:hAnsi="Times New Roman"/>
          <w:sz w:val="28"/>
          <w:szCs w:val="28"/>
        </w:rPr>
        <w:t>лопав</w:t>
      </w:r>
      <w:proofErr w:type="gramEnd"/>
      <w:r w:rsidRPr="009D3CB3">
        <w:rPr>
          <w:rFonts w:ascii="Times New Roman" w:hAnsi="Times New Roman"/>
          <w:sz w:val="28"/>
          <w:szCs w:val="28"/>
        </w:rPr>
        <w:t>. Аф панар, а стаф. Аф ломань, а корхтай (книгась).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 xml:space="preserve">Сизьгемонь сисем панароц – сембе пуняфтомот (капстась). 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Орсь од, а эсонза варят (сифтемсь).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 xml:space="preserve">20.Ков кшти – </w:t>
      </w:r>
      <w:proofErr w:type="gramStart"/>
      <w:r w:rsidRPr="009D3CB3">
        <w:rPr>
          <w:rFonts w:ascii="Times New Roman" w:hAnsi="Times New Roman"/>
          <w:sz w:val="28"/>
          <w:szCs w:val="28"/>
        </w:rPr>
        <w:t>тов</w:t>
      </w:r>
      <w:proofErr w:type="gramEnd"/>
      <w:r w:rsidRPr="009D3CB3">
        <w:rPr>
          <w:rFonts w:ascii="Times New Roman" w:hAnsi="Times New Roman"/>
          <w:sz w:val="28"/>
          <w:szCs w:val="28"/>
        </w:rPr>
        <w:t xml:space="preserve"> эчкоми,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 xml:space="preserve">Ков шити – шары, </w:t>
      </w:r>
      <w:proofErr w:type="gramStart"/>
      <w:r w:rsidRPr="009D3CB3">
        <w:rPr>
          <w:rFonts w:ascii="Times New Roman" w:hAnsi="Times New Roman"/>
          <w:sz w:val="28"/>
          <w:szCs w:val="28"/>
        </w:rPr>
        <w:t>тов</w:t>
      </w:r>
      <w:proofErr w:type="gramEnd"/>
      <w:r w:rsidRPr="009D3CB3">
        <w:rPr>
          <w:rFonts w:ascii="Times New Roman" w:hAnsi="Times New Roman"/>
          <w:sz w:val="28"/>
          <w:szCs w:val="28"/>
        </w:rPr>
        <w:t xml:space="preserve"> эчкоми, 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 xml:space="preserve">Ков кшти – </w:t>
      </w:r>
      <w:proofErr w:type="gramStart"/>
      <w:r w:rsidRPr="009D3CB3">
        <w:rPr>
          <w:rFonts w:ascii="Times New Roman" w:hAnsi="Times New Roman"/>
          <w:sz w:val="28"/>
          <w:szCs w:val="28"/>
        </w:rPr>
        <w:t>тов</w:t>
      </w:r>
      <w:proofErr w:type="gramEnd"/>
      <w:r w:rsidRPr="009D3CB3">
        <w:rPr>
          <w:rFonts w:ascii="Times New Roman" w:hAnsi="Times New Roman"/>
          <w:sz w:val="28"/>
          <w:szCs w:val="28"/>
        </w:rPr>
        <w:t xml:space="preserve"> эчкоми,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Куд ваксс аф стяфтови (кштирсь, пиксонь понамась).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21. Ляйть вельхксса мазы дуга (атямёнкс).</w:t>
      </w:r>
    </w:p>
    <w:p w:rsidR="00B46965" w:rsidRPr="009D3CB3" w:rsidRDefault="00B46965" w:rsidP="00B46965">
      <w:pPr>
        <w:numPr>
          <w:ilvl w:val="0"/>
          <w:numId w:val="40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9D3CB3">
        <w:rPr>
          <w:rFonts w:ascii="Times New Roman" w:hAnsi="Times New Roman"/>
          <w:sz w:val="28"/>
          <w:szCs w:val="28"/>
        </w:rPr>
        <w:t>22. Аньцек каршезонза стяят, тон эсь пряцень тоста няят (ваномась).</w:t>
      </w:r>
    </w:p>
    <w:p w:rsidR="00B46965" w:rsidRPr="009D3CB3" w:rsidRDefault="00B46965" w:rsidP="00B46965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46965" w:rsidRDefault="00B46965" w:rsidP="00B46965">
      <w:pPr>
        <w:pStyle w:val="1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46965" w:rsidRDefault="00B46965" w:rsidP="00B46965">
      <w:pPr>
        <w:pStyle w:val="1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73234" w:rsidRDefault="00673234" w:rsidP="0067323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71D31" w:rsidRPr="00D73E07" w:rsidRDefault="00957D50" w:rsidP="00D73E0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3E0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 w:rsidR="00FB5CDA">
        <w:rPr>
          <w:rFonts w:ascii="Times New Roman" w:hAnsi="Times New Roman" w:cs="Times New Roman"/>
          <w:b/>
          <w:sz w:val="28"/>
          <w:szCs w:val="28"/>
        </w:rPr>
        <w:t>2</w:t>
      </w:r>
    </w:p>
    <w:p w:rsidR="00957D50" w:rsidRPr="00D73E07" w:rsidRDefault="00957D50" w:rsidP="00D73E0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57D50" w:rsidRPr="00D73E07" w:rsidRDefault="00957D50" w:rsidP="00D73E0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73E07">
        <w:rPr>
          <w:rFonts w:ascii="Times New Roman" w:hAnsi="Times New Roman" w:cs="Times New Roman"/>
          <w:b/>
          <w:bCs/>
          <w:i/>
          <w:sz w:val="28"/>
          <w:szCs w:val="28"/>
        </w:rPr>
        <w:t>ДЛЯ ФОНЕТИЧЕСКОЙ ЗАРЯДКИ</w:t>
      </w:r>
    </w:p>
    <w:p w:rsidR="00957D50" w:rsidRDefault="00957D50" w:rsidP="00D73E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3E07">
        <w:rPr>
          <w:rFonts w:ascii="Times New Roman" w:hAnsi="Times New Roman" w:cs="Times New Roman"/>
          <w:b/>
          <w:bCs/>
          <w:sz w:val="28"/>
          <w:szCs w:val="28"/>
        </w:rPr>
        <w:t>ВАЛМУВОРКС</w:t>
      </w:r>
      <w:proofErr w:type="gramStart"/>
      <w:r w:rsidRPr="00D73E07">
        <w:rPr>
          <w:rFonts w:ascii="Times New Roman" w:hAnsi="Times New Roman" w:cs="Times New Roman"/>
          <w:b/>
          <w:bCs/>
          <w:sz w:val="28"/>
          <w:szCs w:val="28"/>
        </w:rPr>
        <w:t>Т-</w:t>
      </w:r>
      <w:proofErr w:type="gramEnd"/>
      <w:r w:rsidRPr="00D73E07">
        <w:rPr>
          <w:rFonts w:ascii="Times New Roman" w:hAnsi="Times New Roman" w:cs="Times New Roman"/>
          <w:b/>
          <w:bCs/>
          <w:sz w:val="28"/>
          <w:szCs w:val="28"/>
        </w:rPr>
        <w:t xml:space="preserve"> ПОСЛОВИЦЫ</w:t>
      </w:r>
    </w:p>
    <w:p w:rsidR="00666BC6" w:rsidRPr="00D73E07" w:rsidRDefault="00666BC6" w:rsidP="00D73E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Ломанькс изеть ара – аф няят пара.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Од пингсь ётай лиезь, сиресь – моразь-тиезь.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Цебярь шабрась – васенце раднясь.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Авозень кудса овсь – кельгома инжи.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Фкя нумолста кафта кетть аф ваткат.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Кодамот алятне-бабатне, стамот и семьяса шабатне.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Вятьсак пряцень лац, эрят сяда куватьс.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Фкя пилеват сувай, омбоцева лиси.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Кафта нумол мельге панят, фкявок аф кундат.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Тевфтома эрят – сяда курок велят.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Пара тевце – мазы лемце.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Фкя кальдяв тевсь вяти омбоцети.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Кальдяв промозсь шямонькс ломанть сивсы.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Кда цебярьста трудят, сяльде танцтиста удат.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Лама ловда, лама кшида.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Лямбе кизоть удосак – кельме тялоть сюдосак.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Коса пачат, тоса аф вачат.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 xml:space="preserve">Лопа прай – </w:t>
      </w:r>
      <w:proofErr w:type="gramStart"/>
      <w:r w:rsidRPr="00D73E07">
        <w:rPr>
          <w:rFonts w:ascii="Times New Roman" w:hAnsi="Times New Roman" w:cs="Times New Roman"/>
          <w:sz w:val="28"/>
          <w:szCs w:val="28"/>
        </w:rPr>
        <w:t>сёксе</w:t>
      </w:r>
      <w:proofErr w:type="gramEnd"/>
      <w:r w:rsidRPr="00D73E07">
        <w:rPr>
          <w:rFonts w:ascii="Times New Roman" w:hAnsi="Times New Roman" w:cs="Times New Roman"/>
          <w:sz w:val="28"/>
          <w:szCs w:val="28"/>
        </w:rPr>
        <w:t xml:space="preserve"> сай.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Конань лама мяльдонза, сянь лама тевдонза.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Фкясь сембонь инкса, а сембе фканкса.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Ломаненди ки перят, тонцьке цебярь аф няят.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Ламбама кялец, да шапама мялец.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Тят шна пря кяльса, шнак тевса.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Тонафнемась кальдявс аф вяттанза.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Стака тонафнемс – тёждя эрямс.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Кяльсь пеельдонга оржа.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Шнак пряцень аф тевонь ушедомста, а шнак тевонь шумордамста.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Пилетнень панжить, а кургцень сёлк.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Сась васенцесь, а тусь мекольцесь.</w:t>
      </w:r>
    </w:p>
    <w:p w:rsidR="00957D50" w:rsidRPr="00D73E07" w:rsidRDefault="00957D50" w:rsidP="00D73E0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Фкя мешкяти ськамонза лама медь аф кандови.</w:t>
      </w:r>
    </w:p>
    <w:p w:rsidR="00957D50" w:rsidRPr="00D73E07" w:rsidRDefault="00957D50" w:rsidP="00D73E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br w:type="page"/>
      </w:r>
    </w:p>
    <w:p w:rsidR="00957D50" w:rsidRPr="00D73E07" w:rsidRDefault="00957D50" w:rsidP="00D73E0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3E0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 w:rsidR="00FB5CDA">
        <w:rPr>
          <w:rFonts w:ascii="Times New Roman" w:hAnsi="Times New Roman" w:cs="Times New Roman"/>
          <w:b/>
          <w:sz w:val="28"/>
          <w:szCs w:val="28"/>
        </w:rPr>
        <w:t>3</w:t>
      </w:r>
    </w:p>
    <w:p w:rsidR="00957D50" w:rsidRPr="00D73E07" w:rsidRDefault="00957D50" w:rsidP="00D73E0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76B06" w:rsidRPr="00D73E07" w:rsidRDefault="00876B06" w:rsidP="00D73E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73E07">
        <w:rPr>
          <w:rFonts w:ascii="Times New Roman" w:hAnsi="Times New Roman" w:cs="Times New Roman"/>
          <w:b/>
          <w:sz w:val="28"/>
          <w:szCs w:val="28"/>
        </w:rPr>
        <w:t xml:space="preserve">СОДАМА ЁФКСТ </w:t>
      </w:r>
      <w:proofErr w:type="gramStart"/>
      <w:r w:rsidRPr="00D73E07">
        <w:rPr>
          <w:rFonts w:ascii="Times New Roman" w:hAnsi="Times New Roman" w:cs="Times New Roman"/>
          <w:b/>
          <w:sz w:val="28"/>
          <w:szCs w:val="28"/>
        </w:rPr>
        <w:t>–З</w:t>
      </w:r>
      <w:proofErr w:type="gramEnd"/>
      <w:r w:rsidRPr="00D73E07">
        <w:rPr>
          <w:rFonts w:ascii="Times New Roman" w:hAnsi="Times New Roman" w:cs="Times New Roman"/>
          <w:b/>
          <w:sz w:val="28"/>
          <w:szCs w:val="28"/>
        </w:rPr>
        <w:t>АГАДКИ</w:t>
      </w:r>
    </w:p>
    <w:p w:rsidR="00876B06" w:rsidRPr="00D73E07" w:rsidRDefault="00876B06" w:rsidP="00D73E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3E07">
        <w:rPr>
          <w:rFonts w:ascii="Times New Roman" w:hAnsi="Times New Roman" w:cs="Times New Roman"/>
          <w:sz w:val="28"/>
          <w:szCs w:val="28"/>
        </w:rPr>
        <w:t>Кие</w:t>
      </w:r>
      <w:proofErr w:type="gramEnd"/>
      <w:r w:rsidRPr="00D73E07">
        <w:rPr>
          <w:rFonts w:ascii="Times New Roman" w:hAnsi="Times New Roman" w:cs="Times New Roman"/>
          <w:sz w:val="28"/>
          <w:szCs w:val="28"/>
        </w:rPr>
        <w:t xml:space="preserve"> шачи сакал мархта? (сявась)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Ащи капа. Инголенза цянкт, фталонза тяльме (тракссь).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Тише лангса ащи, сонць аф ярхцай, лиятнендиге аф максы (пинесь).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Сонць стама аф машты – аньцек лангсонза салмокст канни (сеельсь).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3E07">
        <w:rPr>
          <w:rFonts w:ascii="Times New Roman" w:hAnsi="Times New Roman" w:cs="Times New Roman"/>
          <w:sz w:val="28"/>
          <w:szCs w:val="28"/>
        </w:rPr>
        <w:t>Панда</w:t>
      </w:r>
      <w:proofErr w:type="gramEnd"/>
      <w:r w:rsidRPr="00D73E07">
        <w:rPr>
          <w:rFonts w:ascii="Times New Roman" w:hAnsi="Times New Roman" w:cs="Times New Roman"/>
          <w:sz w:val="28"/>
          <w:szCs w:val="28"/>
        </w:rPr>
        <w:t xml:space="preserve"> пряв арды, панда пряста кевори (нумолсь).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Мода ланга якай, менельть аф няйсы, мезецка аф сяряди, сонць фалу куфци (тувось).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Шить уды, веть сюды (корожсь)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Ёмла ворня, канни уле орня (шеерсь).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Акшеня улоц, тяльмошка пулоц (урсь).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Ломаньда инголи шачи, мзярдовок аф кулы (лемсь).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  <w:szCs w:val="28"/>
        </w:rPr>
        <w:t>Аф столяр, аф плотник – велеса цебярь работник (алашась).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3E07">
        <w:rPr>
          <w:rFonts w:ascii="Times New Roman" w:hAnsi="Times New Roman" w:cs="Times New Roman"/>
          <w:sz w:val="28"/>
        </w:rPr>
        <w:t>Тялонда акша – кизонда серай (нумолсь).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  <w:r w:rsidRPr="00D73E07">
        <w:rPr>
          <w:rFonts w:ascii="Times New Roman" w:hAnsi="Times New Roman" w:cs="Times New Roman"/>
          <w:sz w:val="28"/>
        </w:rPr>
        <w:t>Аф ломань, аф жувата, лангсонза сизьгемонь сисем панар (капстась).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  <w:r w:rsidRPr="00D73E07">
        <w:rPr>
          <w:rFonts w:ascii="Times New Roman" w:hAnsi="Times New Roman" w:cs="Times New Roman"/>
          <w:sz w:val="28"/>
        </w:rPr>
        <w:t>Аф сяряди: якай – куфци, мады куфци (тувось).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  <w:r w:rsidRPr="00D73E07">
        <w:rPr>
          <w:rFonts w:ascii="Times New Roman" w:hAnsi="Times New Roman" w:cs="Times New Roman"/>
          <w:sz w:val="28"/>
        </w:rPr>
        <w:t>Кядьфтома, пильгфтома кшнинь седь строяй (кельме тялось).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  <w:r w:rsidRPr="00D73E07">
        <w:rPr>
          <w:rFonts w:ascii="Times New Roman" w:hAnsi="Times New Roman" w:cs="Times New Roman"/>
          <w:sz w:val="28"/>
        </w:rPr>
        <w:t xml:space="preserve">Аф шуфта, а </w:t>
      </w:r>
      <w:proofErr w:type="gramStart"/>
      <w:r w:rsidRPr="00D73E07">
        <w:rPr>
          <w:rFonts w:ascii="Times New Roman" w:hAnsi="Times New Roman" w:cs="Times New Roman"/>
          <w:sz w:val="28"/>
        </w:rPr>
        <w:t>лопав</w:t>
      </w:r>
      <w:proofErr w:type="gramEnd"/>
      <w:r w:rsidRPr="00D73E07">
        <w:rPr>
          <w:rFonts w:ascii="Times New Roman" w:hAnsi="Times New Roman" w:cs="Times New Roman"/>
          <w:sz w:val="28"/>
        </w:rPr>
        <w:t>. Аф панар, а стаф. Аф ломань, а корхтай (книгась).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  <w:r w:rsidRPr="00D73E07">
        <w:rPr>
          <w:rFonts w:ascii="Times New Roman" w:hAnsi="Times New Roman" w:cs="Times New Roman"/>
          <w:sz w:val="28"/>
        </w:rPr>
        <w:t xml:space="preserve">Сизьгемонь сисем панароц – сембе пуняфтомот (капстась). </w:t>
      </w:r>
    </w:p>
    <w:p w:rsidR="00957D50" w:rsidRPr="00D73E07" w:rsidRDefault="00957D50" w:rsidP="00D73E0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  <w:r w:rsidRPr="00D73E07">
        <w:rPr>
          <w:rFonts w:ascii="Times New Roman" w:hAnsi="Times New Roman" w:cs="Times New Roman"/>
          <w:sz w:val="28"/>
        </w:rPr>
        <w:t>Орсь од, а эсонза варят (сифтемсь).</w:t>
      </w:r>
    </w:p>
    <w:p w:rsidR="00957D50" w:rsidRPr="00D73E07" w:rsidRDefault="00957D50" w:rsidP="00D73E0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</w:rPr>
      </w:pPr>
      <w:r w:rsidRPr="00D73E07">
        <w:rPr>
          <w:rFonts w:ascii="Times New Roman" w:hAnsi="Times New Roman" w:cs="Times New Roman"/>
          <w:sz w:val="28"/>
        </w:rPr>
        <w:t xml:space="preserve">20.Ков кшти – </w:t>
      </w:r>
      <w:proofErr w:type="gramStart"/>
      <w:r w:rsidRPr="00D73E07">
        <w:rPr>
          <w:rFonts w:ascii="Times New Roman" w:hAnsi="Times New Roman" w:cs="Times New Roman"/>
          <w:sz w:val="28"/>
        </w:rPr>
        <w:t>тов</w:t>
      </w:r>
      <w:proofErr w:type="gramEnd"/>
      <w:r w:rsidRPr="00D73E07">
        <w:rPr>
          <w:rFonts w:ascii="Times New Roman" w:hAnsi="Times New Roman" w:cs="Times New Roman"/>
          <w:sz w:val="28"/>
        </w:rPr>
        <w:t xml:space="preserve"> эчкоми,</w:t>
      </w:r>
    </w:p>
    <w:p w:rsidR="00957D50" w:rsidRPr="00D73E07" w:rsidRDefault="00957D50" w:rsidP="00D73E0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</w:rPr>
      </w:pPr>
      <w:r w:rsidRPr="00D73E07">
        <w:rPr>
          <w:rFonts w:ascii="Times New Roman" w:hAnsi="Times New Roman" w:cs="Times New Roman"/>
          <w:sz w:val="28"/>
        </w:rPr>
        <w:t xml:space="preserve">Ков шити – шары, </w:t>
      </w:r>
      <w:proofErr w:type="gramStart"/>
      <w:r w:rsidRPr="00D73E07">
        <w:rPr>
          <w:rFonts w:ascii="Times New Roman" w:hAnsi="Times New Roman" w:cs="Times New Roman"/>
          <w:sz w:val="28"/>
        </w:rPr>
        <w:t>тов</w:t>
      </w:r>
      <w:proofErr w:type="gramEnd"/>
      <w:r w:rsidRPr="00D73E07">
        <w:rPr>
          <w:rFonts w:ascii="Times New Roman" w:hAnsi="Times New Roman" w:cs="Times New Roman"/>
          <w:sz w:val="28"/>
        </w:rPr>
        <w:t xml:space="preserve"> эчкоми, </w:t>
      </w:r>
    </w:p>
    <w:p w:rsidR="00E86BC3" w:rsidRPr="00D73E07" w:rsidRDefault="00957D50" w:rsidP="00D73E0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</w:rPr>
      </w:pPr>
      <w:r w:rsidRPr="00D73E07">
        <w:rPr>
          <w:rFonts w:ascii="Times New Roman" w:hAnsi="Times New Roman" w:cs="Times New Roman"/>
          <w:sz w:val="28"/>
        </w:rPr>
        <w:t xml:space="preserve">Ков кшти – </w:t>
      </w:r>
      <w:proofErr w:type="gramStart"/>
      <w:r w:rsidRPr="00D73E07">
        <w:rPr>
          <w:rFonts w:ascii="Times New Roman" w:hAnsi="Times New Roman" w:cs="Times New Roman"/>
          <w:sz w:val="28"/>
        </w:rPr>
        <w:t>тов</w:t>
      </w:r>
      <w:proofErr w:type="gramEnd"/>
      <w:r w:rsidRPr="00D73E07">
        <w:rPr>
          <w:rFonts w:ascii="Times New Roman" w:hAnsi="Times New Roman" w:cs="Times New Roman"/>
          <w:sz w:val="28"/>
        </w:rPr>
        <w:t xml:space="preserve"> эчкоми,</w:t>
      </w:r>
    </w:p>
    <w:p w:rsidR="00957D50" w:rsidRPr="00D73E07" w:rsidRDefault="00957D50" w:rsidP="00D73E0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</w:rPr>
      </w:pPr>
      <w:r w:rsidRPr="00D73E07">
        <w:rPr>
          <w:rFonts w:ascii="Times New Roman" w:hAnsi="Times New Roman" w:cs="Times New Roman"/>
          <w:sz w:val="28"/>
        </w:rPr>
        <w:t>Куд ваксс аф стяфтови (кштирсь, пиксонь понамась).</w:t>
      </w:r>
    </w:p>
    <w:p w:rsidR="00957D50" w:rsidRPr="00D73E07" w:rsidRDefault="00957D50" w:rsidP="00D73E0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</w:rPr>
      </w:pPr>
      <w:r w:rsidRPr="00D73E07">
        <w:rPr>
          <w:rFonts w:ascii="Times New Roman" w:hAnsi="Times New Roman" w:cs="Times New Roman"/>
          <w:sz w:val="28"/>
        </w:rPr>
        <w:t>21. Ляйть вельхксса мазы дуга (атямёнкс).</w:t>
      </w:r>
    </w:p>
    <w:p w:rsidR="00957D50" w:rsidRPr="00D73E07" w:rsidRDefault="00957D50" w:rsidP="00D73E0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</w:rPr>
      </w:pPr>
      <w:r w:rsidRPr="00D73E07">
        <w:rPr>
          <w:rFonts w:ascii="Times New Roman" w:hAnsi="Times New Roman" w:cs="Times New Roman"/>
          <w:sz w:val="28"/>
        </w:rPr>
        <w:t>22. Аньцек каршезонза стяят, тон эсь пряцень тоста няят (ваномась).</w:t>
      </w:r>
    </w:p>
    <w:p w:rsidR="006C6085" w:rsidRPr="00D73E07" w:rsidRDefault="006C6085" w:rsidP="00042F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C6085" w:rsidRPr="00D73E07" w:rsidSect="002976C2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E2C" w:rsidRDefault="00844E2C" w:rsidP="003639A2">
      <w:pPr>
        <w:spacing w:after="0" w:line="240" w:lineRule="auto"/>
      </w:pPr>
      <w:r>
        <w:separator/>
      </w:r>
    </w:p>
  </w:endnote>
  <w:endnote w:type="continuationSeparator" w:id="0">
    <w:p w:rsidR="00844E2C" w:rsidRDefault="00844E2C" w:rsidP="00363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894" w:rsidRDefault="00FF289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894" w:rsidRDefault="00FF289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894" w:rsidRDefault="00FF289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E2C" w:rsidRDefault="00844E2C" w:rsidP="003639A2">
      <w:pPr>
        <w:spacing w:after="0" w:line="240" w:lineRule="auto"/>
      </w:pPr>
      <w:r>
        <w:separator/>
      </w:r>
    </w:p>
  </w:footnote>
  <w:footnote w:type="continuationSeparator" w:id="0">
    <w:p w:rsidR="00844E2C" w:rsidRDefault="00844E2C" w:rsidP="00363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894" w:rsidRDefault="00FF289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894" w:rsidRDefault="00FF289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894" w:rsidRDefault="00FF289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98F57D1"/>
    <w:multiLevelType w:val="hybridMultilevel"/>
    <w:tmpl w:val="7FFC595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0C6779CB"/>
    <w:multiLevelType w:val="hybridMultilevel"/>
    <w:tmpl w:val="41D88D2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0E417717"/>
    <w:multiLevelType w:val="hybridMultilevel"/>
    <w:tmpl w:val="1FFC833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0F77754C"/>
    <w:multiLevelType w:val="hybridMultilevel"/>
    <w:tmpl w:val="BDC6E6F2"/>
    <w:lvl w:ilvl="0" w:tplc="041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">
    <w:nsid w:val="13125644"/>
    <w:multiLevelType w:val="hybridMultilevel"/>
    <w:tmpl w:val="51546CC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186F1CDA"/>
    <w:multiLevelType w:val="hybridMultilevel"/>
    <w:tmpl w:val="C4BA898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214D3736"/>
    <w:multiLevelType w:val="hybridMultilevel"/>
    <w:tmpl w:val="882A140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22B7121D"/>
    <w:multiLevelType w:val="hybridMultilevel"/>
    <w:tmpl w:val="0AA241A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9">
    <w:nsid w:val="2780020D"/>
    <w:multiLevelType w:val="hybridMultilevel"/>
    <w:tmpl w:val="2812B9B2"/>
    <w:lvl w:ilvl="0" w:tplc="04190009">
      <w:start w:val="1"/>
      <w:numFmt w:val="bullet"/>
      <w:lvlText w:val="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>
    <w:nsid w:val="30822E74"/>
    <w:multiLevelType w:val="hybridMultilevel"/>
    <w:tmpl w:val="BF70D4A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>
    <w:nsid w:val="3128069F"/>
    <w:multiLevelType w:val="hybridMultilevel"/>
    <w:tmpl w:val="3CE69A3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>
    <w:nsid w:val="35233586"/>
    <w:multiLevelType w:val="hybridMultilevel"/>
    <w:tmpl w:val="41DE648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>
    <w:nsid w:val="35C16C8E"/>
    <w:multiLevelType w:val="hybridMultilevel"/>
    <w:tmpl w:val="AC888F3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4">
    <w:nsid w:val="35DB4A4F"/>
    <w:multiLevelType w:val="hybridMultilevel"/>
    <w:tmpl w:val="13CE1B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41231A25"/>
    <w:multiLevelType w:val="hybridMultilevel"/>
    <w:tmpl w:val="778A63E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42DD6BC8"/>
    <w:multiLevelType w:val="hybridMultilevel"/>
    <w:tmpl w:val="42447624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37111D0"/>
    <w:multiLevelType w:val="hybridMultilevel"/>
    <w:tmpl w:val="01E2BC1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8">
    <w:nsid w:val="44AD6CCE"/>
    <w:multiLevelType w:val="hybridMultilevel"/>
    <w:tmpl w:val="CCB25C7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9">
    <w:nsid w:val="460A434F"/>
    <w:multiLevelType w:val="hybridMultilevel"/>
    <w:tmpl w:val="FEA0C6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>
    <w:nsid w:val="474F6995"/>
    <w:multiLevelType w:val="hybridMultilevel"/>
    <w:tmpl w:val="88CA525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>
    <w:nsid w:val="47D45729"/>
    <w:multiLevelType w:val="hybridMultilevel"/>
    <w:tmpl w:val="F552E2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A07317B"/>
    <w:multiLevelType w:val="hybridMultilevel"/>
    <w:tmpl w:val="8E8E6A28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23552D"/>
    <w:multiLevelType w:val="hybridMultilevel"/>
    <w:tmpl w:val="A5C63C2E"/>
    <w:lvl w:ilvl="0" w:tplc="D7044EA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D30EB2"/>
    <w:multiLevelType w:val="hybridMultilevel"/>
    <w:tmpl w:val="108298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E7072C4"/>
    <w:multiLevelType w:val="hybridMultilevel"/>
    <w:tmpl w:val="4786450A"/>
    <w:lvl w:ilvl="0" w:tplc="04190009">
      <w:start w:val="1"/>
      <w:numFmt w:val="bullet"/>
      <w:lvlText w:val="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6">
    <w:nsid w:val="509073AB"/>
    <w:multiLevelType w:val="hybridMultilevel"/>
    <w:tmpl w:val="8486A618"/>
    <w:lvl w:ilvl="0" w:tplc="04190009">
      <w:start w:val="1"/>
      <w:numFmt w:val="bullet"/>
      <w:lvlText w:val="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7">
    <w:nsid w:val="51241BF1"/>
    <w:multiLevelType w:val="hybridMultilevel"/>
    <w:tmpl w:val="0896CC3E"/>
    <w:lvl w:ilvl="0" w:tplc="04190009">
      <w:start w:val="1"/>
      <w:numFmt w:val="bullet"/>
      <w:lvlText w:val="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8">
    <w:nsid w:val="52E14750"/>
    <w:multiLevelType w:val="hybridMultilevel"/>
    <w:tmpl w:val="19CE5736"/>
    <w:lvl w:ilvl="0" w:tplc="04190009">
      <w:start w:val="1"/>
      <w:numFmt w:val="bullet"/>
      <w:lvlText w:val="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9">
    <w:nsid w:val="54FD33D2"/>
    <w:multiLevelType w:val="hybridMultilevel"/>
    <w:tmpl w:val="9870A0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D64AB7"/>
    <w:multiLevelType w:val="hybridMultilevel"/>
    <w:tmpl w:val="16D409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F784089"/>
    <w:multiLevelType w:val="hybridMultilevel"/>
    <w:tmpl w:val="EF32D99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2">
    <w:nsid w:val="66452115"/>
    <w:multiLevelType w:val="hybridMultilevel"/>
    <w:tmpl w:val="2DFA395C"/>
    <w:lvl w:ilvl="0" w:tplc="04190009">
      <w:start w:val="1"/>
      <w:numFmt w:val="bullet"/>
      <w:lvlText w:val="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3">
    <w:nsid w:val="665F12BB"/>
    <w:multiLevelType w:val="hybridMultilevel"/>
    <w:tmpl w:val="819233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6D2739"/>
    <w:multiLevelType w:val="hybridMultilevel"/>
    <w:tmpl w:val="DCFC4D8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5">
    <w:nsid w:val="6CA121C9"/>
    <w:multiLevelType w:val="hybridMultilevel"/>
    <w:tmpl w:val="1C04088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6">
    <w:nsid w:val="75F03A8F"/>
    <w:multiLevelType w:val="hybridMultilevel"/>
    <w:tmpl w:val="771025F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7">
    <w:nsid w:val="77E57140"/>
    <w:multiLevelType w:val="hybridMultilevel"/>
    <w:tmpl w:val="E3B6514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8">
    <w:nsid w:val="79EC2992"/>
    <w:multiLevelType w:val="hybridMultilevel"/>
    <w:tmpl w:val="E23A4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49540F"/>
    <w:multiLevelType w:val="hybridMultilevel"/>
    <w:tmpl w:val="0AE8BEC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38"/>
  </w:num>
  <w:num w:numId="4">
    <w:abstractNumId w:val="30"/>
  </w:num>
  <w:num w:numId="5">
    <w:abstractNumId w:val="0"/>
  </w:num>
  <w:num w:numId="6">
    <w:abstractNumId w:val="23"/>
  </w:num>
  <w:num w:numId="7">
    <w:abstractNumId w:val="16"/>
  </w:num>
  <w:num w:numId="8">
    <w:abstractNumId w:val="26"/>
  </w:num>
  <w:num w:numId="9">
    <w:abstractNumId w:val="22"/>
  </w:num>
  <w:num w:numId="10">
    <w:abstractNumId w:val="9"/>
  </w:num>
  <w:num w:numId="11">
    <w:abstractNumId w:val="28"/>
  </w:num>
  <w:num w:numId="12">
    <w:abstractNumId w:val="27"/>
  </w:num>
  <w:num w:numId="13">
    <w:abstractNumId w:val="32"/>
  </w:num>
  <w:num w:numId="14">
    <w:abstractNumId w:val="4"/>
  </w:num>
  <w:num w:numId="15">
    <w:abstractNumId w:val="25"/>
  </w:num>
  <w:num w:numId="16">
    <w:abstractNumId w:val="31"/>
  </w:num>
  <w:num w:numId="17">
    <w:abstractNumId w:val="11"/>
  </w:num>
  <w:num w:numId="18">
    <w:abstractNumId w:val="37"/>
  </w:num>
  <w:num w:numId="19">
    <w:abstractNumId w:val="8"/>
  </w:num>
  <w:num w:numId="20">
    <w:abstractNumId w:val="6"/>
  </w:num>
  <w:num w:numId="21">
    <w:abstractNumId w:val="35"/>
  </w:num>
  <w:num w:numId="22">
    <w:abstractNumId w:val="15"/>
  </w:num>
  <w:num w:numId="23">
    <w:abstractNumId w:val="3"/>
  </w:num>
  <w:num w:numId="24">
    <w:abstractNumId w:val="7"/>
  </w:num>
  <w:num w:numId="25">
    <w:abstractNumId w:val="20"/>
  </w:num>
  <w:num w:numId="26">
    <w:abstractNumId w:val="2"/>
  </w:num>
  <w:num w:numId="27">
    <w:abstractNumId w:val="5"/>
  </w:num>
  <w:num w:numId="28">
    <w:abstractNumId w:val="10"/>
  </w:num>
  <w:num w:numId="29">
    <w:abstractNumId w:val="18"/>
  </w:num>
  <w:num w:numId="30">
    <w:abstractNumId w:val="36"/>
  </w:num>
  <w:num w:numId="31">
    <w:abstractNumId w:val="12"/>
  </w:num>
  <w:num w:numId="32">
    <w:abstractNumId w:val="1"/>
  </w:num>
  <w:num w:numId="33">
    <w:abstractNumId w:val="19"/>
  </w:num>
  <w:num w:numId="34">
    <w:abstractNumId w:val="39"/>
  </w:num>
  <w:num w:numId="35">
    <w:abstractNumId w:val="13"/>
  </w:num>
  <w:num w:numId="36">
    <w:abstractNumId w:val="34"/>
  </w:num>
  <w:num w:numId="37">
    <w:abstractNumId w:val="17"/>
  </w:num>
  <w:num w:numId="38">
    <w:abstractNumId w:val="29"/>
  </w:num>
  <w:num w:numId="39">
    <w:abstractNumId w:val="24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4CF7"/>
    <w:rsid w:val="00003842"/>
    <w:rsid w:val="00005EBD"/>
    <w:rsid w:val="00012250"/>
    <w:rsid w:val="00013182"/>
    <w:rsid w:val="0001540D"/>
    <w:rsid w:val="00016224"/>
    <w:rsid w:val="00016B57"/>
    <w:rsid w:val="0002651A"/>
    <w:rsid w:val="00042FC1"/>
    <w:rsid w:val="00044417"/>
    <w:rsid w:val="000626E9"/>
    <w:rsid w:val="0006289A"/>
    <w:rsid w:val="00066BD0"/>
    <w:rsid w:val="00073C46"/>
    <w:rsid w:val="000806C4"/>
    <w:rsid w:val="00085E51"/>
    <w:rsid w:val="000878AC"/>
    <w:rsid w:val="00087C0E"/>
    <w:rsid w:val="0009331D"/>
    <w:rsid w:val="000957CD"/>
    <w:rsid w:val="000A33E7"/>
    <w:rsid w:val="000B0FAE"/>
    <w:rsid w:val="000B347C"/>
    <w:rsid w:val="000C51F4"/>
    <w:rsid w:val="000C5611"/>
    <w:rsid w:val="000D3957"/>
    <w:rsid w:val="000D5D04"/>
    <w:rsid w:val="000D6B3A"/>
    <w:rsid w:val="000D7D43"/>
    <w:rsid w:val="000E211A"/>
    <w:rsid w:val="000E48C5"/>
    <w:rsid w:val="000E6349"/>
    <w:rsid w:val="0010035D"/>
    <w:rsid w:val="0010335F"/>
    <w:rsid w:val="001052CA"/>
    <w:rsid w:val="00111367"/>
    <w:rsid w:val="00116F2C"/>
    <w:rsid w:val="001174CC"/>
    <w:rsid w:val="0013314D"/>
    <w:rsid w:val="00154943"/>
    <w:rsid w:val="00165AFA"/>
    <w:rsid w:val="00165EAA"/>
    <w:rsid w:val="00173EF6"/>
    <w:rsid w:val="00177CCE"/>
    <w:rsid w:val="00183F7A"/>
    <w:rsid w:val="00185FD0"/>
    <w:rsid w:val="00187065"/>
    <w:rsid w:val="00191BCB"/>
    <w:rsid w:val="001954F3"/>
    <w:rsid w:val="001A0F1B"/>
    <w:rsid w:val="001A2CFC"/>
    <w:rsid w:val="001B1A78"/>
    <w:rsid w:val="001B4582"/>
    <w:rsid w:val="001B6E9A"/>
    <w:rsid w:val="001C20B4"/>
    <w:rsid w:val="001C265B"/>
    <w:rsid w:val="001D6219"/>
    <w:rsid w:val="001D7569"/>
    <w:rsid w:val="001E1694"/>
    <w:rsid w:val="001F0D60"/>
    <w:rsid w:val="001F37CC"/>
    <w:rsid w:val="001F7172"/>
    <w:rsid w:val="002007F7"/>
    <w:rsid w:val="00201B95"/>
    <w:rsid w:val="00202769"/>
    <w:rsid w:val="00202F6C"/>
    <w:rsid w:val="00203FD7"/>
    <w:rsid w:val="002125C2"/>
    <w:rsid w:val="00214D9A"/>
    <w:rsid w:val="00216F8A"/>
    <w:rsid w:val="00217DE3"/>
    <w:rsid w:val="00236E00"/>
    <w:rsid w:val="002431A3"/>
    <w:rsid w:val="002475E1"/>
    <w:rsid w:val="00250F11"/>
    <w:rsid w:val="00254F7A"/>
    <w:rsid w:val="002637AB"/>
    <w:rsid w:val="002653B5"/>
    <w:rsid w:val="00270A88"/>
    <w:rsid w:val="00274516"/>
    <w:rsid w:val="002855E3"/>
    <w:rsid w:val="002922EF"/>
    <w:rsid w:val="00292457"/>
    <w:rsid w:val="00292917"/>
    <w:rsid w:val="00297178"/>
    <w:rsid w:val="002976C2"/>
    <w:rsid w:val="002A063A"/>
    <w:rsid w:val="002A2231"/>
    <w:rsid w:val="002A6F68"/>
    <w:rsid w:val="002B1B7B"/>
    <w:rsid w:val="002B257D"/>
    <w:rsid w:val="002B5561"/>
    <w:rsid w:val="002C01F7"/>
    <w:rsid w:val="002C09F4"/>
    <w:rsid w:val="002C371F"/>
    <w:rsid w:val="002C4BFE"/>
    <w:rsid w:val="002D2DC4"/>
    <w:rsid w:val="002D4933"/>
    <w:rsid w:val="002F132A"/>
    <w:rsid w:val="002F3F69"/>
    <w:rsid w:val="002F64EA"/>
    <w:rsid w:val="002F7646"/>
    <w:rsid w:val="00300134"/>
    <w:rsid w:val="00300A05"/>
    <w:rsid w:val="00303E71"/>
    <w:rsid w:val="003111A8"/>
    <w:rsid w:val="003138E6"/>
    <w:rsid w:val="00315FDC"/>
    <w:rsid w:val="0032260B"/>
    <w:rsid w:val="0032262B"/>
    <w:rsid w:val="0032477A"/>
    <w:rsid w:val="003308B5"/>
    <w:rsid w:val="00331C46"/>
    <w:rsid w:val="00332D1B"/>
    <w:rsid w:val="00334165"/>
    <w:rsid w:val="003359D0"/>
    <w:rsid w:val="00336357"/>
    <w:rsid w:val="00342E44"/>
    <w:rsid w:val="00345CAE"/>
    <w:rsid w:val="00345FAD"/>
    <w:rsid w:val="0035078D"/>
    <w:rsid w:val="00356A80"/>
    <w:rsid w:val="00361456"/>
    <w:rsid w:val="003639A2"/>
    <w:rsid w:val="00365C2B"/>
    <w:rsid w:val="003714E9"/>
    <w:rsid w:val="003961B6"/>
    <w:rsid w:val="00396770"/>
    <w:rsid w:val="00396869"/>
    <w:rsid w:val="003A1A21"/>
    <w:rsid w:val="003A621A"/>
    <w:rsid w:val="003A7859"/>
    <w:rsid w:val="003A7AB8"/>
    <w:rsid w:val="003B1974"/>
    <w:rsid w:val="003B27BC"/>
    <w:rsid w:val="003B7077"/>
    <w:rsid w:val="003C16A8"/>
    <w:rsid w:val="003C2D9B"/>
    <w:rsid w:val="003C59EC"/>
    <w:rsid w:val="003C7982"/>
    <w:rsid w:val="003D54F3"/>
    <w:rsid w:val="003E4995"/>
    <w:rsid w:val="003F010A"/>
    <w:rsid w:val="003F0396"/>
    <w:rsid w:val="003F1226"/>
    <w:rsid w:val="003F233B"/>
    <w:rsid w:val="003F304C"/>
    <w:rsid w:val="003F5626"/>
    <w:rsid w:val="00405704"/>
    <w:rsid w:val="00405D73"/>
    <w:rsid w:val="004063E2"/>
    <w:rsid w:val="004076A9"/>
    <w:rsid w:val="004076EE"/>
    <w:rsid w:val="00415B29"/>
    <w:rsid w:val="0042529A"/>
    <w:rsid w:val="00432057"/>
    <w:rsid w:val="00434586"/>
    <w:rsid w:val="004404DB"/>
    <w:rsid w:val="00440E23"/>
    <w:rsid w:val="00447A75"/>
    <w:rsid w:val="00451C4F"/>
    <w:rsid w:val="004571EC"/>
    <w:rsid w:val="00460FC4"/>
    <w:rsid w:val="004612B3"/>
    <w:rsid w:val="00465642"/>
    <w:rsid w:val="004666F3"/>
    <w:rsid w:val="00472B0C"/>
    <w:rsid w:val="00476D36"/>
    <w:rsid w:val="004776C8"/>
    <w:rsid w:val="00480ECF"/>
    <w:rsid w:val="00481F4E"/>
    <w:rsid w:val="00482D17"/>
    <w:rsid w:val="0048393E"/>
    <w:rsid w:val="00483CE9"/>
    <w:rsid w:val="0048489D"/>
    <w:rsid w:val="00485D4A"/>
    <w:rsid w:val="0048692A"/>
    <w:rsid w:val="0049189E"/>
    <w:rsid w:val="004928A0"/>
    <w:rsid w:val="00492C82"/>
    <w:rsid w:val="00495665"/>
    <w:rsid w:val="004A04CC"/>
    <w:rsid w:val="004A2263"/>
    <w:rsid w:val="004A4624"/>
    <w:rsid w:val="004A534B"/>
    <w:rsid w:val="004B4D7E"/>
    <w:rsid w:val="004B5E06"/>
    <w:rsid w:val="004C122B"/>
    <w:rsid w:val="004C194D"/>
    <w:rsid w:val="004C1D96"/>
    <w:rsid w:val="004C2372"/>
    <w:rsid w:val="004D1744"/>
    <w:rsid w:val="004E45FD"/>
    <w:rsid w:val="004E5558"/>
    <w:rsid w:val="004F4627"/>
    <w:rsid w:val="004F7890"/>
    <w:rsid w:val="005074FF"/>
    <w:rsid w:val="005102C4"/>
    <w:rsid w:val="00510E3F"/>
    <w:rsid w:val="00514800"/>
    <w:rsid w:val="00515406"/>
    <w:rsid w:val="00521BD7"/>
    <w:rsid w:val="00522082"/>
    <w:rsid w:val="005246EF"/>
    <w:rsid w:val="0052704A"/>
    <w:rsid w:val="00527329"/>
    <w:rsid w:val="0054161A"/>
    <w:rsid w:val="00541DDD"/>
    <w:rsid w:val="00542E52"/>
    <w:rsid w:val="00543D95"/>
    <w:rsid w:val="005452BE"/>
    <w:rsid w:val="00551743"/>
    <w:rsid w:val="00554CF7"/>
    <w:rsid w:val="0055730F"/>
    <w:rsid w:val="00567C2A"/>
    <w:rsid w:val="00567EEC"/>
    <w:rsid w:val="00581AE0"/>
    <w:rsid w:val="0058493C"/>
    <w:rsid w:val="00593B37"/>
    <w:rsid w:val="00596643"/>
    <w:rsid w:val="005974B2"/>
    <w:rsid w:val="005A72B9"/>
    <w:rsid w:val="005A7B38"/>
    <w:rsid w:val="005B2C57"/>
    <w:rsid w:val="005B36C2"/>
    <w:rsid w:val="005C5BB3"/>
    <w:rsid w:val="005C6A29"/>
    <w:rsid w:val="005D2EDA"/>
    <w:rsid w:val="005D7792"/>
    <w:rsid w:val="005D7FC9"/>
    <w:rsid w:val="005E3D2F"/>
    <w:rsid w:val="005E3F09"/>
    <w:rsid w:val="005E5636"/>
    <w:rsid w:val="005E5F09"/>
    <w:rsid w:val="005F0DCD"/>
    <w:rsid w:val="005F1A0D"/>
    <w:rsid w:val="005F7087"/>
    <w:rsid w:val="00603F85"/>
    <w:rsid w:val="006042DE"/>
    <w:rsid w:val="00604865"/>
    <w:rsid w:val="006106A8"/>
    <w:rsid w:val="00616971"/>
    <w:rsid w:val="00621A61"/>
    <w:rsid w:val="00622549"/>
    <w:rsid w:val="00622A06"/>
    <w:rsid w:val="0062338E"/>
    <w:rsid w:val="006244E3"/>
    <w:rsid w:val="00624E3F"/>
    <w:rsid w:val="00626F53"/>
    <w:rsid w:val="0063007A"/>
    <w:rsid w:val="00630971"/>
    <w:rsid w:val="00635061"/>
    <w:rsid w:val="006366F6"/>
    <w:rsid w:val="00642320"/>
    <w:rsid w:val="006448CB"/>
    <w:rsid w:val="00645A5A"/>
    <w:rsid w:val="00645D63"/>
    <w:rsid w:val="00651466"/>
    <w:rsid w:val="00651997"/>
    <w:rsid w:val="00651AA0"/>
    <w:rsid w:val="00662742"/>
    <w:rsid w:val="00662F95"/>
    <w:rsid w:val="00665235"/>
    <w:rsid w:val="00666BC6"/>
    <w:rsid w:val="0067026F"/>
    <w:rsid w:val="00672679"/>
    <w:rsid w:val="00673234"/>
    <w:rsid w:val="006739D3"/>
    <w:rsid w:val="0067660B"/>
    <w:rsid w:val="00683CAB"/>
    <w:rsid w:val="006857A4"/>
    <w:rsid w:val="00692947"/>
    <w:rsid w:val="00693D7F"/>
    <w:rsid w:val="006A077A"/>
    <w:rsid w:val="006A0E41"/>
    <w:rsid w:val="006A6D20"/>
    <w:rsid w:val="006A7C9F"/>
    <w:rsid w:val="006C03E4"/>
    <w:rsid w:val="006C333F"/>
    <w:rsid w:val="006C6085"/>
    <w:rsid w:val="006D1946"/>
    <w:rsid w:val="006D2560"/>
    <w:rsid w:val="006D31DC"/>
    <w:rsid w:val="006D61DF"/>
    <w:rsid w:val="006D71A9"/>
    <w:rsid w:val="006E088E"/>
    <w:rsid w:val="006E4359"/>
    <w:rsid w:val="006E4B43"/>
    <w:rsid w:val="006F65D8"/>
    <w:rsid w:val="0070064B"/>
    <w:rsid w:val="00701654"/>
    <w:rsid w:val="007108D4"/>
    <w:rsid w:val="00710E8F"/>
    <w:rsid w:val="00711BDB"/>
    <w:rsid w:val="007173E8"/>
    <w:rsid w:val="00722DB5"/>
    <w:rsid w:val="00724047"/>
    <w:rsid w:val="007266DF"/>
    <w:rsid w:val="00727CF8"/>
    <w:rsid w:val="00736FDC"/>
    <w:rsid w:val="00741DA5"/>
    <w:rsid w:val="00742AF6"/>
    <w:rsid w:val="007460B9"/>
    <w:rsid w:val="00750703"/>
    <w:rsid w:val="0075357D"/>
    <w:rsid w:val="00755FCB"/>
    <w:rsid w:val="00761C86"/>
    <w:rsid w:val="007674C3"/>
    <w:rsid w:val="00772B20"/>
    <w:rsid w:val="007751AE"/>
    <w:rsid w:val="0078166C"/>
    <w:rsid w:val="007824B9"/>
    <w:rsid w:val="007847FC"/>
    <w:rsid w:val="00784BED"/>
    <w:rsid w:val="0078739B"/>
    <w:rsid w:val="00790E6E"/>
    <w:rsid w:val="007912B5"/>
    <w:rsid w:val="007A043F"/>
    <w:rsid w:val="007A2932"/>
    <w:rsid w:val="007B14A9"/>
    <w:rsid w:val="007C242A"/>
    <w:rsid w:val="007C310B"/>
    <w:rsid w:val="007D4A15"/>
    <w:rsid w:val="007D4E96"/>
    <w:rsid w:val="007E4936"/>
    <w:rsid w:val="007F35CD"/>
    <w:rsid w:val="00813254"/>
    <w:rsid w:val="00814A36"/>
    <w:rsid w:val="0082047D"/>
    <w:rsid w:val="00820C0A"/>
    <w:rsid w:val="00823D61"/>
    <w:rsid w:val="00825281"/>
    <w:rsid w:val="008262F9"/>
    <w:rsid w:val="0082630F"/>
    <w:rsid w:val="00835059"/>
    <w:rsid w:val="0084414D"/>
    <w:rsid w:val="00844E2C"/>
    <w:rsid w:val="00851383"/>
    <w:rsid w:val="00851A37"/>
    <w:rsid w:val="00854EF5"/>
    <w:rsid w:val="00857B26"/>
    <w:rsid w:val="00860F9F"/>
    <w:rsid w:val="00862C4B"/>
    <w:rsid w:val="008648DD"/>
    <w:rsid w:val="00865837"/>
    <w:rsid w:val="00865FE0"/>
    <w:rsid w:val="00866C13"/>
    <w:rsid w:val="00867241"/>
    <w:rsid w:val="0087034E"/>
    <w:rsid w:val="008768ED"/>
    <w:rsid w:val="00876B06"/>
    <w:rsid w:val="008778E6"/>
    <w:rsid w:val="00887E6E"/>
    <w:rsid w:val="008A0E88"/>
    <w:rsid w:val="008A22EF"/>
    <w:rsid w:val="008A5044"/>
    <w:rsid w:val="008B6CE5"/>
    <w:rsid w:val="008C33B9"/>
    <w:rsid w:val="008C4E78"/>
    <w:rsid w:val="008D05F9"/>
    <w:rsid w:val="008D1B06"/>
    <w:rsid w:val="008D4598"/>
    <w:rsid w:val="008F1044"/>
    <w:rsid w:val="008F72A4"/>
    <w:rsid w:val="008F72DC"/>
    <w:rsid w:val="00900A8C"/>
    <w:rsid w:val="00901B3F"/>
    <w:rsid w:val="00913728"/>
    <w:rsid w:val="009171C1"/>
    <w:rsid w:val="009173BF"/>
    <w:rsid w:val="00930E01"/>
    <w:rsid w:val="00942C4E"/>
    <w:rsid w:val="0094522C"/>
    <w:rsid w:val="009535D0"/>
    <w:rsid w:val="00954519"/>
    <w:rsid w:val="00957D50"/>
    <w:rsid w:val="009610A2"/>
    <w:rsid w:val="009629B8"/>
    <w:rsid w:val="00962AE3"/>
    <w:rsid w:val="00965E43"/>
    <w:rsid w:val="00970057"/>
    <w:rsid w:val="00970588"/>
    <w:rsid w:val="009759B7"/>
    <w:rsid w:val="0097684B"/>
    <w:rsid w:val="0097748E"/>
    <w:rsid w:val="00984545"/>
    <w:rsid w:val="0098595C"/>
    <w:rsid w:val="0098760A"/>
    <w:rsid w:val="0099261E"/>
    <w:rsid w:val="009A5430"/>
    <w:rsid w:val="009A7118"/>
    <w:rsid w:val="009B451A"/>
    <w:rsid w:val="009C0616"/>
    <w:rsid w:val="009C0724"/>
    <w:rsid w:val="009C3077"/>
    <w:rsid w:val="009D4641"/>
    <w:rsid w:val="009D5820"/>
    <w:rsid w:val="009D7D99"/>
    <w:rsid w:val="009E062F"/>
    <w:rsid w:val="009E4E6C"/>
    <w:rsid w:val="009E7556"/>
    <w:rsid w:val="009F12EA"/>
    <w:rsid w:val="009F17DE"/>
    <w:rsid w:val="009F251B"/>
    <w:rsid w:val="00A06BEE"/>
    <w:rsid w:val="00A11209"/>
    <w:rsid w:val="00A13D49"/>
    <w:rsid w:val="00A34E79"/>
    <w:rsid w:val="00A435B6"/>
    <w:rsid w:val="00A46FCF"/>
    <w:rsid w:val="00A534B3"/>
    <w:rsid w:val="00A54E8A"/>
    <w:rsid w:val="00A65FF8"/>
    <w:rsid w:val="00A66262"/>
    <w:rsid w:val="00A8426F"/>
    <w:rsid w:val="00A8447D"/>
    <w:rsid w:val="00A846FC"/>
    <w:rsid w:val="00A910A0"/>
    <w:rsid w:val="00A91289"/>
    <w:rsid w:val="00A913CC"/>
    <w:rsid w:val="00A92B7F"/>
    <w:rsid w:val="00A97C7A"/>
    <w:rsid w:val="00AA1B44"/>
    <w:rsid w:val="00AA5300"/>
    <w:rsid w:val="00AB11F1"/>
    <w:rsid w:val="00AB3106"/>
    <w:rsid w:val="00AB3C6E"/>
    <w:rsid w:val="00AB53AB"/>
    <w:rsid w:val="00AC7125"/>
    <w:rsid w:val="00AD07C4"/>
    <w:rsid w:val="00AD4029"/>
    <w:rsid w:val="00AD4FE0"/>
    <w:rsid w:val="00AE0C57"/>
    <w:rsid w:val="00AE35E5"/>
    <w:rsid w:val="00AE5597"/>
    <w:rsid w:val="00AF183F"/>
    <w:rsid w:val="00AF2080"/>
    <w:rsid w:val="00AF5258"/>
    <w:rsid w:val="00AF5EDE"/>
    <w:rsid w:val="00AF6535"/>
    <w:rsid w:val="00B01665"/>
    <w:rsid w:val="00B052DD"/>
    <w:rsid w:val="00B069B7"/>
    <w:rsid w:val="00B11687"/>
    <w:rsid w:val="00B11C36"/>
    <w:rsid w:val="00B16F5A"/>
    <w:rsid w:val="00B2586A"/>
    <w:rsid w:val="00B26984"/>
    <w:rsid w:val="00B325CD"/>
    <w:rsid w:val="00B3279C"/>
    <w:rsid w:val="00B33057"/>
    <w:rsid w:val="00B332FA"/>
    <w:rsid w:val="00B42696"/>
    <w:rsid w:val="00B46965"/>
    <w:rsid w:val="00B507E6"/>
    <w:rsid w:val="00B50833"/>
    <w:rsid w:val="00B50E24"/>
    <w:rsid w:val="00B52B94"/>
    <w:rsid w:val="00B54C19"/>
    <w:rsid w:val="00B60098"/>
    <w:rsid w:val="00B60484"/>
    <w:rsid w:val="00B63598"/>
    <w:rsid w:val="00B75DD1"/>
    <w:rsid w:val="00B77866"/>
    <w:rsid w:val="00B83FD8"/>
    <w:rsid w:val="00BA18F2"/>
    <w:rsid w:val="00BA7BF1"/>
    <w:rsid w:val="00BC2447"/>
    <w:rsid w:val="00BC6AB9"/>
    <w:rsid w:val="00BC7EFF"/>
    <w:rsid w:val="00BD1A73"/>
    <w:rsid w:val="00BD2E05"/>
    <w:rsid w:val="00BD306F"/>
    <w:rsid w:val="00BE061A"/>
    <w:rsid w:val="00BF0D31"/>
    <w:rsid w:val="00BF0F41"/>
    <w:rsid w:val="00BF2FA7"/>
    <w:rsid w:val="00C0035C"/>
    <w:rsid w:val="00C123D0"/>
    <w:rsid w:val="00C173AE"/>
    <w:rsid w:val="00C2660A"/>
    <w:rsid w:val="00C41528"/>
    <w:rsid w:val="00C4492A"/>
    <w:rsid w:val="00C612E5"/>
    <w:rsid w:val="00C64A3D"/>
    <w:rsid w:val="00C849CB"/>
    <w:rsid w:val="00C859B8"/>
    <w:rsid w:val="00C94AF9"/>
    <w:rsid w:val="00CB1568"/>
    <w:rsid w:val="00CC01DF"/>
    <w:rsid w:val="00CC268F"/>
    <w:rsid w:val="00CC29E0"/>
    <w:rsid w:val="00CC3968"/>
    <w:rsid w:val="00CC60A0"/>
    <w:rsid w:val="00CC7782"/>
    <w:rsid w:val="00CD4A0D"/>
    <w:rsid w:val="00CD55C6"/>
    <w:rsid w:val="00CE2F08"/>
    <w:rsid w:val="00CE6AB3"/>
    <w:rsid w:val="00CF7171"/>
    <w:rsid w:val="00D04C2A"/>
    <w:rsid w:val="00D10DC6"/>
    <w:rsid w:val="00D127F8"/>
    <w:rsid w:val="00D14CFC"/>
    <w:rsid w:val="00D1520E"/>
    <w:rsid w:val="00D23C8D"/>
    <w:rsid w:val="00D30E0B"/>
    <w:rsid w:val="00D36181"/>
    <w:rsid w:val="00D40768"/>
    <w:rsid w:val="00D43DDB"/>
    <w:rsid w:val="00D46F32"/>
    <w:rsid w:val="00D613AE"/>
    <w:rsid w:val="00D6696C"/>
    <w:rsid w:val="00D67DD1"/>
    <w:rsid w:val="00D70E5C"/>
    <w:rsid w:val="00D71D31"/>
    <w:rsid w:val="00D73DE6"/>
    <w:rsid w:val="00D73E07"/>
    <w:rsid w:val="00D80A0E"/>
    <w:rsid w:val="00D84721"/>
    <w:rsid w:val="00D94234"/>
    <w:rsid w:val="00D96E4C"/>
    <w:rsid w:val="00D9748C"/>
    <w:rsid w:val="00DA0892"/>
    <w:rsid w:val="00DA1640"/>
    <w:rsid w:val="00DA1985"/>
    <w:rsid w:val="00DB17A2"/>
    <w:rsid w:val="00DB3C35"/>
    <w:rsid w:val="00DD0A23"/>
    <w:rsid w:val="00DD2FA1"/>
    <w:rsid w:val="00DD38A9"/>
    <w:rsid w:val="00DF29F6"/>
    <w:rsid w:val="00DF5699"/>
    <w:rsid w:val="00E0171E"/>
    <w:rsid w:val="00E165AD"/>
    <w:rsid w:val="00E25156"/>
    <w:rsid w:val="00E269C5"/>
    <w:rsid w:val="00E303C6"/>
    <w:rsid w:val="00E36C95"/>
    <w:rsid w:val="00E40C73"/>
    <w:rsid w:val="00E40F1E"/>
    <w:rsid w:val="00E55B28"/>
    <w:rsid w:val="00E5683B"/>
    <w:rsid w:val="00E62D39"/>
    <w:rsid w:val="00E63F5E"/>
    <w:rsid w:val="00E67868"/>
    <w:rsid w:val="00E70264"/>
    <w:rsid w:val="00E7294E"/>
    <w:rsid w:val="00E72AB4"/>
    <w:rsid w:val="00E76DD1"/>
    <w:rsid w:val="00E8108E"/>
    <w:rsid w:val="00E86BC3"/>
    <w:rsid w:val="00E924DC"/>
    <w:rsid w:val="00EA39A3"/>
    <w:rsid w:val="00EA5405"/>
    <w:rsid w:val="00EB214D"/>
    <w:rsid w:val="00EB2BB4"/>
    <w:rsid w:val="00EB6AF8"/>
    <w:rsid w:val="00EC46DB"/>
    <w:rsid w:val="00EC586C"/>
    <w:rsid w:val="00ED0AF0"/>
    <w:rsid w:val="00ED3718"/>
    <w:rsid w:val="00ED4936"/>
    <w:rsid w:val="00ED4DBE"/>
    <w:rsid w:val="00ED6393"/>
    <w:rsid w:val="00ED6568"/>
    <w:rsid w:val="00EF1050"/>
    <w:rsid w:val="00EF52B1"/>
    <w:rsid w:val="00F0114D"/>
    <w:rsid w:val="00F0529A"/>
    <w:rsid w:val="00F06988"/>
    <w:rsid w:val="00F07324"/>
    <w:rsid w:val="00F07E70"/>
    <w:rsid w:val="00F16FFF"/>
    <w:rsid w:val="00F25374"/>
    <w:rsid w:val="00F2637C"/>
    <w:rsid w:val="00F33B2D"/>
    <w:rsid w:val="00F44B64"/>
    <w:rsid w:val="00F4748F"/>
    <w:rsid w:val="00F511AC"/>
    <w:rsid w:val="00F5455E"/>
    <w:rsid w:val="00F572F3"/>
    <w:rsid w:val="00F61290"/>
    <w:rsid w:val="00F612E3"/>
    <w:rsid w:val="00F61776"/>
    <w:rsid w:val="00F6376D"/>
    <w:rsid w:val="00F77F36"/>
    <w:rsid w:val="00F86C25"/>
    <w:rsid w:val="00FA01EB"/>
    <w:rsid w:val="00FA3723"/>
    <w:rsid w:val="00FA375B"/>
    <w:rsid w:val="00FA78B2"/>
    <w:rsid w:val="00FB2177"/>
    <w:rsid w:val="00FB4DFB"/>
    <w:rsid w:val="00FB5CDA"/>
    <w:rsid w:val="00FC1B91"/>
    <w:rsid w:val="00FC3CE4"/>
    <w:rsid w:val="00FC4116"/>
    <w:rsid w:val="00FD15EB"/>
    <w:rsid w:val="00FD6215"/>
    <w:rsid w:val="00FD7243"/>
    <w:rsid w:val="00FE0CC9"/>
    <w:rsid w:val="00FE2028"/>
    <w:rsid w:val="00FE4AEE"/>
    <w:rsid w:val="00FE66E2"/>
    <w:rsid w:val="00FF0BAB"/>
    <w:rsid w:val="00FF2894"/>
    <w:rsid w:val="00FF7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11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639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639A2"/>
  </w:style>
  <w:style w:type="paragraph" w:styleId="a6">
    <w:name w:val="footer"/>
    <w:basedOn w:val="a"/>
    <w:link w:val="a7"/>
    <w:uiPriority w:val="99"/>
    <w:unhideWhenUsed/>
    <w:rsid w:val="003639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39A2"/>
  </w:style>
  <w:style w:type="paragraph" w:styleId="a8">
    <w:name w:val="List Paragraph"/>
    <w:basedOn w:val="a"/>
    <w:uiPriority w:val="34"/>
    <w:qFormat/>
    <w:rsid w:val="00645A5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E2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2028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rsid w:val="00AD4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4571EC"/>
    <w:pPr>
      <w:shd w:val="clear" w:color="auto" w:fill="FFFFFF"/>
      <w:suppressAutoHyphens/>
      <w:spacing w:after="120" w:line="211" w:lineRule="exact"/>
      <w:jc w:val="right"/>
    </w:pPr>
    <w:rPr>
      <w:rFonts w:ascii="Times New Roman" w:eastAsia="Times New Roman" w:hAnsi="Times New Roman" w:cs="Times New Roman"/>
      <w:lang w:eastAsia="ar-SA"/>
    </w:rPr>
  </w:style>
  <w:style w:type="character" w:customStyle="1" w:styleId="ad">
    <w:name w:val="Основной текст Знак"/>
    <w:basedOn w:val="a0"/>
    <w:link w:val="ac"/>
    <w:rsid w:val="004571EC"/>
    <w:rPr>
      <w:rFonts w:ascii="Times New Roman" w:eastAsia="Times New Roman" w:hAnsi="Times New Roman" w:cs="Times New Roman"/>
      <w:shd w:val="clear" w:color="auto" w:fill="FFFFFF"/>
      <w:lang w:eastAsia="ar-SA"/>
    </w:rPr>
  </w:style>
  <w:style w:type="character" w:styleId="ae">
    <w:name w:val="Hyperlink"/>
    <w:basedOn w:val="a0"/>
    <w:uiPriority w:val="99"/>
    <w:rsid w:val="004C1D96"/>
    <w:rPr>
      <w:rFonts w:cs="Times New Roman"/>
      <w:color w:val="0563C1"/>
      <w:u w:val="single"/>
    </w:rPr>
  </w:style>
  <w:style w:type="character" w:styleId="HTML">
    <w:name w:val="HTML Cite"/>
    <w:basedOn w:val="a0"/>
    <w:uiPriority w:val="99"/>
    <w:semiHidden/>
    <w:rsid w:val="004C1D96"/>
    <w:rPr>
      <w:rFonts w:cs="Times New Roman"/>
      <w:i/>
      <w:iCs/>
    </w:rPr>
  </w:style>
  <w:style w:type="character" w:customStyle="1" w:styleId="HTML1">
    <w:name w:val="Цитата HTML1"/>
    <w:basedOn w:val="a0"/>
    <w:rsid w:val="00BF0D31"/>
  </w:style>
  <w:style w:type="paragraph" w:customStyle="1" w:styleId="1">
    <w:name w:val="Обычный (веб)1"/>
    <w:basedOn w:val="a"/>
    <w:rsid w:val="00BF0D31"/>
    <w:pPr>
      <w:suppressAutoHyphens/>
      <w:spacing w:after="160" w:line="25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1458">
    <w:name w:val="Основной текст (14)58"/>
    <w:rsid w:val="0058493C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character" w:customStyle="1" w:styleId="1456">
    <w:name w:val="Основной текст (14)56"/>
    <w:rsid w:val="0058493C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character" w:customStyle="1" w:styleId="1454">
    <w:name w:val="Основной текст (14)54"/>
    <w:rsid w:val="0058493C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character" w:customStyle="1" w:styleId="1452">
    <w:name w:val="Основной текст (14)52"/>
    <w:rsid w:val="0058493C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paragraph" w:customStyle="1" w:styleId="141">
    <w:name w:val="Основной текст (14)1"/>
    <w:basedOn w:val="a"/>
    <w:rsid w:val="0058493C"/>
    <w:pPr>
      <w:shd w:val="clear" w:color="auto" w:fill="FFFFFF"/>
      <w:suppressAutoHyphens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i/>
      <w:iCs/>
      <w:lang w:eastAsia="ar-SA"/>
    </w:rPr>
  </w:style>
  <w:style w:type="table" w:customStyle="1" w:styleId="10">
    <w:name w:val="Сетка таблицы1"/>
    <w:basedOn w:val="a1"/>
    <w:next w:val="a3"/>
    <w:uiPriority w:val="59"/>
    <w:rsid w:val="00E017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67323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8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ordvarf.ru/chilisem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8C056-F7C1-40CE-84E4-8F6191FFC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1</Pages>
  <Words>4053</Words>
  <Characters>23105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</dc:creator>
  <cp:lastModifiedBy>учитель</cp:lastModifiedBy>
  <cp:revision>117</cp:revision>
  <cp:lastPrinted>2024-11-14T11:28:00Z</cp:lastPrinted>
  <dcterms:created xsi:type="dcterms:W3CDTF">2016-09-07T07:12:00Z</dcterms:created>
  <dcterms:modified xsi:type="dcterms:W3CDTF">2024-11-22T09:23:00Z</dcterms:modified>
</cp:coreProperties>
</file>